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tif" ContentType="image/tif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80C6DA" w14:textId="2959B407" w:rsidR="00A95128" w:rsidRPr="00B46E23" w:rsidRDefault="00462335">
      <w:pPr>
        <w:rPr>
          <w:rFonts w:ascii="Franklin Gothic Demi" w:hAnsi="Franklin Gothic Demi"/>
          <w:sz w:val="44"/>
        </w:rPr>
      </w:pPr>
      <w:ins w:id="0" w:author="Author">
        <w:r>
          <w:rPr>
            <w:rFonts w:ascii="Franklin Gothic Demi" w:hAnsi="Franklin Gothic Demi"/>
            <w:noProof/>
            <w:sz w:val="40"/>
            <w:szCs w:val="40"/>
            <w:lang w:val="en-US"/>
          </w:rPr>
          <w:drawing>
            <wp:anchor distT="0" distB="0" distL="114300" distR="114300" simplePos="0" relativeHeight="251660288" behindDoc="0" locked="0" layoutInCell="0" allowOverlap="1" wp14:anchorId="5D4ED2F2" wp14:editId="07B6E8B2">
              <wp:simplePos x="0" y="0"/>
              <wp:positionH relativeFrom="column">
                <wp:posOffset>4554855</wp:posOffset>
              </wp:positionH>
              <wp:positionV relativeFrom="paragraph">
                <wp:posOffset>-657225</wp:posOffset>
              </wp:positionV>
              <wp:extent cx="1440000" cy="1440000"/>
              <wp:effectExtent l="0" t="0" r="8255" b="82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RZ_Interreg_HIT_siegel_CMYK.jpg"/>
                      <pic:cNvPicPr/>
                    </pic:nvPicPr>
                    <pic:blipFill>
                      <a:blip r:embed="rId11" cstate="print">
                        <a:extLst>
                          <a:ext uri="{28A0092B-C50C-407E-A947-70E740481C1C}">
                            <a14:useLocalDpi xmlns:a14="http://schemas.microsoft.com/office/drawing/2010/main" val="0"/>
                          </a:ext>
                        </a:extLst>
                      </a:blip>
                      <a:stretch>
                        <a:fillRect/>
                      </a:stretch>
                    </pic:blipFill>
                    <pic:spPr>
                      <a:xfrm rot="10800000" flipH="1" flipV="1">
                        <a:off x="0" y="0"/>
                        <a:ext cx="1440000" cy="1440000"/>
                      </a:xfrm>
                      <a:prstGeom prst="rect">
                        <a:avLst/>
                      </a:prstGeom>
                    </pic:spPr>
                  </pic:pic>
                </a:graphicData>
              </a:graphic>
              <wp14:sizeRelH relativeFrom="margin">
                <wp14:pctWidth>0</wp14:pctWidth>
              </wp14:sizeRelH>
              <wp14:sizeRelV relativeFrom="margin">
                <wp14:pctHeight>0</wp14:pctHeight>
              </wp14:sizeRelV>
            </wp:anchor>
          </w:drawing>
        </w:r>
      </w:ins>
      <w:r w:rsidR="00EE4F52">
        <w:rPr>
          <w:noProof/>
          <w:lang w:val="en-US"/>
        </w:rPr>
        <w:drawing>
          <wp:anchor distT="0" distB="0" distL="114300" distR="114300" simplePos="0" relativeHeight="251658240" behindDoc="1" locked="0" layoutInCell="1" allowOverlap="1" wp14:anchorId="64928013" wp14:editId="3109D569">
            <wp:simplePos x="0" y="0"/>
            <wp:positionH relativeFrom="column">
              <wp:posOffset>-357505</wp:posOffset>
            </wp:positionH>
            <wp:positionV relativeFrom="paragraph">
              <wp:posOffset>-1534160</wp:posOffset>
            </wp:positionV>
            <wp:extent cx="2480946" cy="153352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extLst>
                        <a:ext uri="{28A0092B-C50C-407E-A947-70E740481C1C}">
                          <a14:useLocalDpi xmlns:a14="http://schemas.microsoft.com/office/drawing/2010/main" val="0"/>
                        </a:ext>
                      </a:extLst>
                    </a:blip>
                    <a:stretch>
                      <a:fillRect/>
                    </a:stretch>
                  </pic:blipFill>
                  <pic:spPr>
                    <a:xfrm>
                      <a:off x="0" y="0"/>
                      <a:ext cx="2480946" cy="1533525"/>
                    </a:xfrm>
                    <a:prstGeom prst="rect">
                      <a:avLst/>
                    </a:prstGeom>
                  </pic:spPr>
                </pic:pic>
              </a:graphicData>
            </a:graphic>
            <wp14:sizeRelH relativeFrom="margin">
              <wp14:pctWidth>0</wp14:pctWidth>
            </wp14:sizeRelH>
            <wp14:sizeRelV relativeFrom="margin">
              <wp14:pctHeight>0</wp14:pctHeight>
            </wp14:sizeRelV>
          </wp:anchor>
        </w:drawing>
      </w:r>
    </w:p>
    <w:p w14:paraId="0D6A55CE" w14:textId="01D9FA7C" w:rsidR="00A95128" w:rsidRPr="00B46E23" w:rsidRDefault="00A95128">
      <w:pPr>
        <w:rPr>
          <w:rFonts w:ascii="Franklin Gothic Demi" w:hAnsi="Franklin Gothic Demi"/>
          <w:sz w:val="44"/>
        </w:rPr>
      </w:pPr>
    </w:p>
    <w:tbl>
      <w:tblPr>
        <w:tblStyle w:val="TableGrid"/>
        <w:tblW w:w="9074" w:type="dxa"/>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074"/>
      </w:tblGrid>
      <w:tr w:rsidR="00640BD0" w:rsidRPr="00DC2C46" w14:paraId="53329165" w14:textId="77777777" w:rsidTr="00332228">
        <w:trPr>
          <w:trHeight w:hRule="exact" w:val="2033"/>
        </w:trPr>
        <w:tc>
          <w:tcPr>
            <w:tcW w:w="9074" w:type="dxa"/>
          </w:tcPr>
          <w:p w14:paraId="29A7FAAA" w14:textId="7F70E6F8" w:rsidR="00871DBD" w:rsidRPr="00DC2C46" w:rsidRDefault="00547207" w:rsidP="0004596A">
            <w:pPr>
              <w:pStyle w:val="HEADLINES"/>
            </w:pPr>
            <w:r w:rsidRPr="00DC2C46">
              <w:t xml:space="preserve">Office and </w:t>
            </w:r>
            <w:r w:rsidR="007E22D5" w:rsidRPr="00DC2C46">
              <w:t>a</w:t>
            </w:r>
            <w:r w:rsidR="006C5E3D" w:rsidRPr="00DC2C46">
              <w:t xml:space="preserve">dministrative </w:t>
            </w:r>
            <w:r w:rsidR="00A95128" w:rsidRPr="00DC2C46">
              <w:t>costs</w:t>
            </w:r>
          </w:p>
          <w:p w14:paraId="2C48205A" w14:textId="216C8854" w:rsidR="00541721" w:rsidRPr="00DC2C46" w:rsidRDefault="006C5E3D" w:rsidP="00541721">
            <w:pPr>
              <w:pStyle w:val="SUBHEADLINES"/>
            </w:pPr>
            <w:r w:rsidRPr="00DC2C46">
              <w:t xml:space="preserve">Fact sheet on </w:t>
            </w:r>
            <w:r w:rsidR="007E22D5" w:rsidRPr="00DC2C46">
              <w:t xml:space="preserve">the </w:t>
            </w:r>
            <w:r w:rsidRPr="00DC2C46">
              <w:t>eligibility of office and administrative costs</w:t>
            </w:r>
            <w:r w:rsidRPr="00DC2C46">
              <w:rPr>
                <w:vertAlign w:val="superscript"/>
              </w:rPr>
              <w:footnoteReference w:id="2"/>
            </w:r>
          </w:p>
          <w:p w14:paraId="660DF94E" w14:textId="1CC99CB3" w:rsidR="00FF4775" w:rsidRPr="00DC2C46" w:rsidRDefault="001B6059" w:rsidP="00541721">
            <w:pPr>
              <w:pStyle w:val="SUBHEADLINES"/>
            </w:pPr>
            <w:r>
              <w:t xml:space="preserve">February </w:t>
            </w:r>
            <w:r w:rsidR="00DC2C46">
              <w:t>2022</w:t>
            </w:r>
          </w:p>
          <w:p w14:paraId="412212A8" w14:textId="77777777" w:rsidR="00541721" w:rsidRPr="00DC2C46" w:rsidRDefault="00541721" w:rsidP="00541721"/>
        </w:tc>
        <w:bookmarkStart w:id="2" w:name="_GoBack"/>
        <w:bookmarkEnd w:id="2"/>
      </w:tr>
    </w:tbl>
    <w:p w14:paraId="5FF765B1" w14:textId="3C400699" w:rsidR="00414F96" w:rsidRPr="00DC2C46" w:rsidRDefault="00547207" w:rsidP="00541721">
      <w:pPr>
        <w:pStyle w:val="BOLDStandardBLUE"/>
      </w:pPr>
      <w:r w:rsidRPr="00DC2C46">
        <w:t>Definition</w:t>
      </w:r>
      <w:r w:rsidR="00784A9A" w:rsidRPr="00DC2C46">
        <w:t xml:space="preserve"> </w:t>
      </w:r>
    </w:p>
    <w:p w14:paraId="72CAD432" w14:textId="77777777" w:rsidR="000A6C31" w:rsidRPr="00DC2C46" w:rsidRDefault="000A6C31" w:rsidP="006C5E3D">
      <w:pPr>
        <w:pStyle w:val="BOLDStandardBLUE"/>
      </w:pPr>
    </w:p>
    <w:p w14:paraId="08A464D5" w14:textId="0DA218D3" w:rsidR="006C5E3D" w:rsidRPr="00DC2C46" w:rsidRDefault="006C5E3D" w:rsidP="00180B08">
      <w:pPr>
        <w:jc w:val="both"/>
      </w:pPr>
      <w:r w:rsidRPr="00DC2C46">
        <w:t xml:space="preserve">Office and </w:t>
      </w:r>
      <w:r w:rsidR="00FF3D72" w:rsidRPr="00DC2C46">
        <w:t>a</w:t>
      </w:r>
      <w:r w:rsidRPr="00DC2C46">
        <w:t>dministrative</w:t>
      </w:r>
      <w:r w:rsidR="00FF3D72" w:rsidRPr="00DC2C46">
        <w:t xml:space="preserve"> </w:t>
      </w:r>
      <w:r w:rsidR="00EC42A8" w:rsidRPr="00DC2C46">
        <w:t>costs cover</w:t>
      </w:r>
      <w:r w:rsidR="00A05276" w:rsidRPr="00DC2C46">
        <w:t xml:space="preserve"> general office and administration</w:t>
      </w:r>
      <w:r w:rsidRPr="00DC2C46">
        <w:t xml:space="preserve"> expenditure</w:t>
      </w:r>
      <w:r w:rsidR="00B05791" w:rsidRPr="00DC2C46">
        <w:t>s</w:t>
      </w:r>
      <w:r w:rsidRPr="00DC2C46">
        <w:t xml:space="preserve"> related</w:t>
      </w:r>
      <w:r w:rsidR="00404170" w:rsidRPr="00DC2C46">
        <w:t xml:space="preserve"> to the project</w:t>
      </w:r>
      <w:r w:rsidR="0004256E" w:rsidRPr="00DC2C46">
        <w:t xml:space="preserve">. </w:t>
      </w:r>
      <w:r w:rsidR="005E4BA4" w:rsidRPr="00DC2C46">
        <w:t>This covers</w:t>
      </w:r>
      <w:r w:rsidR="00121242" w:rsidRPr="00DC2C46">
        <w:t>,</w:t>
      </w:r>
      <w:r w:rsidR="005E4BA4" w:rsidRPr="00DC2C46">
        <w:t xml:space="preserve"> for example</w:t>
      </w:r>
      <w:r w:rsidR="00121242" w:rsidRPr="00DC2C46">
        <w:t>,</w:t>
      </w:r>
      <w:r w:rsidRPr="00DC2C46">
        <w:t xml:space="preserve"> the maintenance of the office, stationery, postage, etc.</w:t>
      </w:r>
    </w:p>
    <w:p w14:paraId="6FED9D44" w14:textId="5589845B" w:rsidR="006C5E3D" w:rsidRPr="00DC2C46" w:rsidRDefault="006C5E3D" w:rsidP="00180B08">
      <w:pPr>
        <w:jc w:val="both"/>
      </w:pPr>
    </w:p>
    <w:p w14:paraId="17A78283" w14:textId="77777777" w:rsidR="008B25BC" w:rsidRPr="00DC2C46" w:rsidRDefault="008B25BC" w:rsidP="00180B08">
      <w:pPr>
        <w:jc w:val="both"/>
      </w:pPr>
    </w:p>
    <w:p w14:paraId="022D228D" w14:textId="6DEE5AE1" w:rsidR="006C5E3D" w:rsidRPr="00DC2C46" w:rsidRDefault="006C5E3D" w:rsidP="00180B08">
      <w:pPr>
        <w:jc w:val="both"/>
      </w:pPr>
      <w:r w:rsidRPr="00DC2C46">
        <w:rPr>
          <w:rFonts w:ascii="Franklin Gothic Demi" w:hAnsi="Franklin Gothic Demi"/>
          <w:color w:val="007BA1" w:themeColor="accent2"/>
        </w:rPr>
        <w:t>Legal references</w:t>
      </w:r>
      <w:r w:rsidRPr="00DC2C46">
        <w:t xml:space="preserve"> </w:t>
      </w:r>
    </w:p>
    <w:p w14:paraId="6C214A3E" w14:textId="77777777" w:rsidR="006C5E3D" w:rsidRPr="00DC2C46" w:rsidRDefault="006C5E3D" w:rsidP="00180B08">
      <w:pPr>
        <w:jc w:val="both"/>
      </w:pPr>
    </w:p>
    <w:p w14:paraId="37DC31E2" w14:textId="56F83E4A" w:rsidR="00784A9A" w:rsidRPr="00DC2C46" w:rsidRDefault="00193016" w:rsidP="00180B08">
      <w:pPr>
        <w:jc w:val="both"/>
      </w:pPr>
      <w:r w:rsidRPr="00DC2C46">
        <w:t>A</w:t>
      </w:r>
      <w:r w:rsidR="00784A9A" w:rsidRPr="00DC2C46">
        <w:t>ccording to Article 40</w:t>
      </w:r>
      <w:r w:rsidR="00562DD6" w:rsidRPr="00DC2C46">
        <w:t>(1)</w:t>
      </w:r>
      <w:r w:rsidR="00784A9A" w:rsidRPr="00DC2C46">
        <w:t xml:space="preserve"> of </w:t>
      </w:r>
      <w:r w:rsidR="00177963" w:rsidRPr="00DC2C46">
        <w:t>Regulation (EU) No 2021/1059 (</w:t>
      </w:r>
      <w:proofErr w:type="spellStart"/>
      <w:r w:rsidR="00177963" w:rsidRPr="00DC2C46">
        <w:t>Interreg</w:t>
      </w:r>
      <w:proofErr w:type="spellEnd"/>
      <w:r w:rsidR="00177963" w:rsidRPr="00DC2C46">
        <w:t xml:space="preserve"> Regulation), </w:t>
      </w:r>
      <w:r w:rsidR="00AB2719" w:rsidRPr="00DC2C46">
        <w:t>office and administrative</w:t>
      </w:r>
      <w:r w:rsidR="006C5E3D" w:rsidRPr="00DC2C46">
        <w:t xml:space="preserve"> costs </w:t>
      </w:r>
      <w:r w:rsidR="00784A9A" w:rsidRPr="00DC2C46">
        <w:t>are limited to:</w:t>
      </w:r>
    </w:p>
    <w:p w14:paraId="1E45AAB5" w14:textId="77777777" w:rsidR="00784A9A" w:rsidRPr="00DC2C46" w:rsidRDefault="00784A9A" w:rsidP="00180B08">
      <w:pPr>
        <w:jc w:val="both"/>
      </w:pPr>
    </w:p>
    <w:p w14:paraId="75B4FBFA" w14:textId="20E34F23" w:rsidR="00784A9A" w:rsidRPr="00DC2C46" w:rsidRDefault="00784A9A" w:rsidP="00FD673F">
      <w:pPr>
        <w:pStyle w:val="ListParagraph"/>
        <w:numPr>
          <w:ilvl w:val="0"/>
          <w:numId w:val="18"/>
        </w:numPr>
        <w:jc w:val="both"/>
      </w:pPr>
      <w:r w:rsidRPr="00DC2C46">
        <w:t xml:space="preserve">office rent; </w:t>
      </w:r>
    </w:p>
    <w:p w14:paraId="74605313" w14:textId="102F781E" w:rsidR="00784A9A" w:rsidRPr="00DC2C46" w:rsidRDefault="00784A9A" w:rsidP="00FD673F">
      <w:pPr>
        <w:pStyle w:val="ListParagraph"/>
        <w:numPr>
          <w:ilvl w:val="0"/>
          <w:numId w:val="18"/>
        </w:numPr>
        <w:jc w:val="both"/>
      </w:pPr>
      <w:r w:rsidRPr="00DC2C46">
        <w:t xml:space="preserve">insurance and taxes related to the buildings where staff </w:t>
      </w:r>
      <w:r w:rsidR="00536CEC">
        <w:t>are</w:t>
      </w:r>
      <w:r w:rsidRPr="00DC2C46">
        <w:t xml:space="preserve"> located</w:t>
      </w:r>
      <w:r w:rsidR="00536CEC">
        <w:t>,</w:t>
      </w:r>
      <w:r w:rsidRPr="00DC2C46">
        <w:t xml:space="preserve"> and to the equipment of the office (such as fire or theft insurance); </w:t>
      </w:r>
    </w:p>
    <w:p w14:paraId="1C4BC9C7" w14:textId="5FF2CD62" w:rsidR="00784A9A" w:rsidRPr="00DC2C46" w:rsidRDefault="00784A9A" w:rsidP="00FD673F">
      <w:pPr>
        <w:pStyle w:val="ListParagraph"/>
        <w:numPr>
          <w:ilvl w:val="0"/>
          <w:numId w:val="18"/>
        </w:numPr>
        <w:jc w:val="both"/>
      </w:pPr>
      <w:r w:rsidRPr="00DC2C46">
        <w:t xml:space="preserve">utilities (such as electricity, heating, water); </w:t>
      </w:r>
    </w:p>
    <w:p w14:paraId="106EF9E6" w14:textId="12F05AE8" w:rsidR="00784A9A" w:rsidRPr="00DC2C46" w:rsidRDefault="00784A9A" w:rsidP="00FD673F">
      <w:pPr>
        <w:pStyle w:val="ListParagraph"/>
        <w:numPr>
          <w:ilvl w:val="0"/>
          <w:numId w:val="18"/>
        </w:numPr>
        <w:jc w:val="both"/>
      </w:pPr>
      <w:r w:rsidRPr="00DC2C46">
        <w:t xml:space="preserve">office supplies; </w:t>
      </w:r>
    </w:p>
    <w:p w14:paraId="772F6F10" w14:textId="54610371" w:rsidR="00784A9A" w:rsidRPr="00DC2C46" w:rsidRDefault="00784A9A" w:rsidP="00FD673F">
      <w:pPr>
        <w:pStyle w:val="ListParagraph"/>
        <w:numPr>
          <w:ilvl w:val="0"/>
          <w:numId w:val="18"/>
        </w:numPr>
        <w:jc w:val="both"/>
      </w:pPr>
      <w:r w:rsidRPr="00DC2C46">
        <w:t xml:space="preserve">accounting; </w:t>
      </w:r>
    </w:p>
    <w:p w14:paraId="6632A6EB" w14:textId="45CEDBA4" w:rsidR="00784A9A" w:rsidRPr="00DC2C46" w:rsidRDefault="00784A9A" w:rsidP="00FD673F">
      <w:pPr>
        <w:pStyle w:val="ListParagraph"/>
        <w:numPr>
          <w:ilvl w:val="0"/>
          <w:numId w:val="18"/>
        </w:numPr>
        <w:jc w:val="both"/>
      </w:pPr>
      <w:r w:rsidRPr="00DC2C46">
        <w:t xml:space="preserve">archives; </w:t>
      </w:r>
    </w:p>
    <w:p w14:paraId="592EB059" w14:textId="70224596" w:rsidR="00784A9A" w:rsidRPr="00DC2C46" w:rsidRDefault="00784A9A" w:rsidP="00FD673F">
      <w:pPr>
        <w:pStyle w:val="ListParagraph"/>
        <w:numPr>
          <w:ilvl w:val="0"/>
          <w:numId w:val="18"/>
        </w:numPr>
        <w:jc w:val="both"/>
      </w:pPr>
      <w:r w:rsidRPr="00DC2C46">
        <w:t xml:space="preserve">maintenance, cleaning and repairs; </w:t>
      </w:r>
    </w:p>
    <w:p w14:paraId="7424900A" w14:textId="6A24E2AD" w:rsidR="00784A9A" w:rsidRPr="00DC2C46" w:rsidRDefault="00784A9A" w:rsidP="00FD673F">
      <w:pPr>
        <w:pStyle w:val="ListParagraph"/>
        <w:numPr>
          <w:ilvl w:val="0"/>
          <w:numId w:val="18"/>
        </w:numPr>
        <w:jc w:val="both"/>
      </w:pPr>
      <w:r w:rsidRPr="00DC2C46">
        <w:t xml:space="preserve">security; </w:t>
      </w:r>
    </w:p>
    <w:p w14:paraId="0ABE1153" w14:textId="062A209D" w:rsidR="00784A9A" w:rsidRPr="00DC2C46" w:rsidRDefault="00784A9A" w:rsidP="00FD673F">
      <w:pPr>
        <w:pStyle w:val="ListParagraph"/>
        <w:numPr>
          <w:ilvl w:val="0"/>
          <w:numId w:val="18"/>
        </w:numPr>
        <w:jc w:val="both"/>
      </w:pPr>
      <w:r w:rsidRPr="00DC2C46">
        <w:t xml:space="preserve">IT systems; </w:t>
      </w:r>
    </w:p>
    <w:p w14:paraId="45C35C90" w14:textId="15B82D50" w:rsidR="00784A9A" w:rsidRPr="00DC2C46" w:rsidRDefault="00784A9A" w:rsidP="00FD673F">
      <w:pPr>
        <w:pStyle w:val="ListParagraph"/>
        <w:numPr>
          <w:ilvl w:val="0"/>
          <w:numId w:val="18"/>
        </w:numPr>
        <w:jc w:val="both"/>
      </w:pPr>
      <w:r w:rsidRPr="00DC2C46">
        <w:t xml:space="preserve">communication (such as telephone, fax, internet, postal services, business cards); </w:t>
      </w:r>
    </w:p>
    <w:p w14:paraId="3AC5BB90" w14:textId="5596AD82" w:rsidR="00784A9A" w:rsidRPr="00DC2C46" w:rsidRDefault="00784A9A" w:rsidP="00FD673F">
      <w:pPr>
        <w:pStyle w:val="ListParagraph"/>
        <w:numPr>
          <w:ilvl w:val="0"/>
          <w:numId w:val="18"/>
        </w:numPr>
        <w:jc w:val="both"/>
      </w:pPr>
      <w:r w:rsidRPr="00DC2C46">
        <w:t xml:space="preserve">bank charges for opening and administering the account or accounts where the implementation of an operation requires a separate account to be opened;  </w:t>
      </w:r>
    </w:p>
    <w:p w14:paraId="6A3B795F" w14:textId="28CD76CC" w:rsidR="00BA4006" w:rsidRPr="00DC2C46" w:rsidRDefault="00784A9A" w:rsidP="00FD673F">
      <w:pPr>
        <w:pStyle w:val="ListParagraph"/>
        <w:numPr>
          <w:ilvl w:val="0"/>
          <w:numId w:val="18"/>
        </w:numPr>
        <w:jc w:val="both"/>
      </w:pPr>
      <w:r w:rsidRPr="00DC2C46">
        <w:t>charges for transnational financial transactions.</w:t>
      </w:r>
      <w:r w:rsidR="00547207" w:rsidRPr="00DC2C46">
        <w:t xml:space="preserve"> </w:t>
      </w:r>
    </w:p>
    <w:p w14:paraId="06AC316B" w14:textId="77777777" w:rsidR="00673407" w:rsidRPr="00DC2C46" w:rsidRDefault="00673407" w:rsidP="00180B08">
      <w:pPr>
        <w:jc w:val="both"/>
      </w:pPr>
    </w:p>
    <w:p w14:paraId="736DC985" w14:textId="67FDB7FE" w:rsidR="00322553" w:rsidRPr="00DC2C46" w:rsidRDefault="00322553" w:rsidP="00180B08">
      <w:pPr>
        <w:jc w:val="both"/>
      </w:pPr>
      <w:r w:rsidRPr="00DC2C46">
        <w:t>The above list is exhaustive</w:t>
      </w:r>
      <w:r w:rsidR="00AB2719" w:rsidRPr="00DC2C46">
        <w:t>,</w:t>
      </w:r>
      <w:r w:rsidRPr="00DC2C46">
        <w:t xml:space="preserve"> and programmes cannot add additional types of costs to this list.</w:t>
      </w:r>
      <w:r w:rsidR="00BC6348" w:rsidRPr="00DC2C46">
        <w:t xml:space="preserve"> The Interact tool, Matrix of </w:t>
      </w:r>
      <w:r w:rsidR="00536CEC">
        <w:t>C</w:t>
      </w:r>
      <w:r w:rsidR="00BC6348" w:rsidRPr="00DC2C46">
        <w:t>osts</w:t>
      </w:r>
      <w:r w:rsidR="00EC42A8" w:rsidRPr="00DC2C46">
        <w:rPr>
          <w:rStyle w:val="FootnoteReference"/>
        </w:rPr>
        <w:footnoteReference w:id="3"/>
      </w:r>
      <w:r w:rsidR="00BC6348" w:rsidRPr="00DC2C46">
        <w:t xml:space="preserve">, presents further </w:t>
      </w:r>
      <w:r w:rsidR="00AB2719" w:rsidRPr="00DC2C46">
        <w:t xml:space="preserve">examples </w:t>
      </w:r>
      <w:r w:rsidR="00BC6348" w:rsidRPr="00DC2C46">
        <w:t>of eligible and ineligible costs under this cost category.</w:t>
      </w:r>
    </w:p>
    <w:p w14:paraId="5447F7BA" w14:textId="77777777" w:rsidR="00B80B70" w:rsidRPr="00DC2C46" w:rsidRDefault="00B80B70" w:rsidP="00562DD6">
      <w:pPr>
        <w:pStyle w:val="Default"/>
        <w:rPr>
          <w:rFonts w:ascii="Franklin Gothic Book" w:hAnsi="Franklin Gothic Book" w:cstheme="minorBidi"/>
          <w:color w:val="000000" w:themeColor="text1"/>
          <w:spacing w:val="4"/>
          <w:sz w:val="21"/>
          <w:lang w:val="en-GB"/>
        </w:rPr>
      </w:pPr>
    </w:p>
    <w:p w14:paraId="7069A758" w14:textId="7C3CC706" w:rsidR="00B80B70" w:rsidRPr="00DC2C46" w:rsidRDefault="00CB305F" w:rsidP="00562DD6">
      <w:pPr>
        <w:pStyle w:val="Default"/>
        <w:rPr>
          <w:rFonts w:ascii="Franklin Gothic Book" w:hAnsi="Franklin Gothic Book" w:cstheme="minorBidi"/>
          <w:color w:val="000000" w:themeColor="text1"/>
          <w:spacing w:val="4"/>
          <w:sz w:val="21"/>
          <w:lang w:val="en-GB"/>
        </w:rPr>
      </w:pPr>
      <w:bookmarkStart w:id="3" w:name="_Hlk82522932"/>
      <w:r w:rsidRPr="00DC2C46">
        <w:rPr>
          <w:rFonts w:ascii="Franklin Gothic Book" w:hAnsi="Franklin Gothic Book" w:cstheme="minorBidi"/>
          <w:color w:val="000000" w:themeColor="text1"/>
          <w:spacing w:val="4"/>
          <w:sz w:val="21"/>
          <w:lang w:val="en-GB"/>
        </w:rPr>
        <w:t>B</w:t>
      </w:r>
      <w:r w:rsidR="00B80B70" w:rsidRPr="00DC2C46">
        <w:rPr>
          <w:rFonts w:ascii="Franklin Gothic Book" w:hAnsi="Franklin Gothic Book" w:cstheme="minorBidi"/>
          <w:color w:val="000000" w:themeColor="text1"/>
          <w:spacing w:val="4"/>
          <w:sz w:val="21"/>
          <w:lang w:val="en-GB"/>
        </w:rPr>
        <w:t>elow</w:t>
      </w:r>
      <w:r w:rsidR="00203F42">
        <w:rPr>
          <w:rFonts w:ascii="Franklin Gothic Book" w:hAnsi="Franklin Gothic Book" w:cstheme="minorBidi"/>
          <w:color w:val="000000" w:themeColor="text1"/>
          <w:spacing w:val="4"/>
          <w:sz w:val="21"/>
          <w:lang w:val="en-GB"/>
        </w:rPr>
        <w:t>,</w:t>
      </w:r>
      <w:r w:rsidRPr="00DC2C46">
        <w:rPr>
          <w:rFonts w:ascii="Franklin Gothic Book" w:hAnsi="Franklin Gothic Book" w:cstheme="minorBidi"/>
          <w:color w:val="000000" w:themeColor="text1"/>
          <w:spacing w:val="4"/>
          <w:sz w:val="21"/>
          <w:lang w:val="en-GB"/>
        </w:rPr>
        <w:t xml:space="preserve"> you will find</w:t>
      </w:r>
      <w:r w:rsidR="00B80B70" w:rsidRPr="00DC2C46">
        <w:rPr>
          <w:rFonts w:ascii="Franklin Gothic Book" w:hAnsi="Franklin Gothic Book" w:cstheme="minorBidi"/>
          <w:color w:val="000000" w:themeColor="text1"/>
          <w:spacing w:val="4"/>
          <w:sz w:val="21"/>
          <w:lang w:val="en-GB"/>
        </w:rPr>
        <w:t xml:space="preserve"> all</w:t>
      </w:r>
      <w:r w:rsidRPr="00DC2C46">
        <w:rPr>
          <w:rFonts w:ascii="Franklin Gothic Book" w:hAnsi="Franklin Gothic Book" w:cstheme="minorBidi"/>
          <w:color w:val="000000" w:themeColor="text1"/>
          <w:spacing w:val="4"/>
          <w:sz w:val="21"/>
          <w:lang w:val="en-GB"/>
        </w:rPr>
        <w:t xml:space="preserve"> articles from </w:t>
      </w:r>
      <w:r w:rsidR="00203F42">
        <w:rPr>
          <w:rFonts w:ascii="Franklin Gothic Book" w:hAnsi="Franklin Gothic Book" w:cstheme="minorBidi"/>
          <w:color w:val="000000" w:themeColor="text1"/>
          <w:spacing w:val="4"/>
          <w:sz w:val="21"/>
          <w:lang w:val="en-GB"/>
        </w:rPr>
        <w:t xml:space="preserve">the </w:t>
      </w:r>
      <w:r w:rsidRPr="00DC2C46">
        <w:rPr>
          <w:rFonts w:ascii="Franklin Gothic Book" w:hAnsi="Franklin Gothic Book" w:cstheme="minorBidi"/>
          <w:color w:val="000000" w:themeColor="text1"/>
          <w:spacing w:val="4"/>
          <w:sz w:val="21"/>
          <w:lang w:val="en-GB"/>
        </w:rPr>
        <w:t xml:space="preserve">CPR and </w:t>
      </w:r>
      <w:proofErr w:type="spellStart"/>
      <w:r w:rsidRPr="00DC2C46">
        <w:rPr>
          <w:rFonts w:ascii="Franklin Gothic Book" w:hAnsi="Franklin Gothic Book" w:cstheme="minorBidi"/>
          <w:color w:val="000000" w:themeColor="text1"/>
          <w:spacing w:val="4"/>
          <w:sz w:val="21"/>
          <w:lang w:val="en-GB"/>
        </w:rPr>
        <w:t>Interreg</w:t>
      </w:r>
      <w:proofErr w:type="spellEnd"/>
      <w:r w:rsidRPr="00DC2C46">
        <w:rPr>
          <w:rFonts w:ascii="Franklin Gothic Book" w:hAnsi="Franklin Gothic Book" w:cstheme="minorBidi"/>
          <w:color w:val="000000" w:themeColor="text1"/>
          <w:spacing w:val="4"/>
          <w:sz w:val="21"/>
          <w:lang w:val="en-GB"/>
        </w:rPr>
        <w:t xml:space="preserve"> Regulation</w:t>
      </w:r>
      <w:r w:rsidR="00B80B70" w:rsidRPr="00DC2C46">
        <w:rPr>
          <w:rFonts w:ascii="Franklin Gothic Book" w:hAnsi="Franklin Gothic Book" w:cstheme="minorBidi"/>
          <w:color w:val="000000" w:themeColor="text1"/>
          <w:spacing w:val="4"/>
          <w:sz w:val="21"/>
          <w:lang w:val="en-GB"/>
        </w:rPr>
        <w:t xml:space="preserve"> applicable for </w:t>
      </w:r>
      <w:r w:rsidRPr="00DC2C46">
        <w:rPr>
          <w:rFonts w:ascii="Franklin Gothic Book" w:hAnsi="Franklin Gothic Book" w:cstheme="minorBidi"/>
          <w:color w:val="000000" w:themeColor="text1"/>
          <w:spacing w:val="4"/>
          <w:sz w:val="21"/>
          <w:lang w:val="en-GB"/>
        </w:rPr>
        <w:t>o</w:t>
      </w:r>
      <w:r w:rsidR="00B80B70" w:rsidRPr="00DC2C46">
        <w:rPr>
          <w:rFonts w:ascii="Franklin Gothic Book" w:hAnsi="Franklin Gothic Book" w:cstheme="minorBidi"/>
          <w:color w:val="000000" w:themeColor="text1"/>
          <w:spacing w:val="4"/>
          <w:sz w:val="21"/>
          <w:lang w:val="en-GB"/>
        </w:rPr>
        <w:t>ffice and administrative costs</w:t>
      </w:r>
      <w:r w:rsidR="008D5CE5" w:rsidRPr="00DC2C46">
        <w:rPr>
          <w:rFonts w:ascii="Franklin Gothic Book" w:hAnsi="Franklin Gothic Book" w:cstheme="minorBidi"/>
          <w:color w:val="000000" w:themeColor="text1"/>
          <w:spacing w:val="4"/>
          <w:sz w:val="21"/>
          <w:lang w:val="en-GB"/>
        </w:rPr>
        <w:t>, referenced in this fact sheet:</w:t>
      </w:r>
    </w:p>
    <w:bookmarkEnd w:id="3"/>
    <w:p w14:paraId="36C4EA3A" w14:textId="77777777" w:rsidR="00B80B70" w:rsidRPr="00DC2C46" w:rsidRDefault="00B80B70" w:rsidP="00562DD6">
      <w:pPr>
        <w:pStyle w:val="Default"/>
        <w:rPr>
          <w:rFonts w:ascii="Franklin Gothic Book" w:hAnsi="Franklin Gothic Book" w:cstheme="minorBidi"/>
          <w:color w:val="000000" w:themeColor="text1"/>
          <w:spacing w:val="4"/>
          <w:sz w:val="21"/>
          <w:lang w:val="en-GB"/>
        </w:rPr>
      </w:pPr>
    </w:p>
    <w:p w14:paraId="6909F0E4" w14:textId="35D096C6" w:rsidR="00B80B70" w:rsidRPr="00DC2C46" w:rsidRDefault="00842928" w:rsidP="001107FF">
      <w:pPr>
        <w:jc w:val="both"/>
        <w:rPr>
          <w:b/>
          <w:bCs/>
        </w:rPr>
      </w:pPr>
      <w:r w:rsidRPr="00DC2C46">
        <w:rPr>
          <w:b/>
          <w:bCs/>
        </w:rPr>
        <w:t xml:space="preserve">Regulation (EU) No 2021/1060 - </w:t>
      </w:r>
      <w:r w:rsidR="00B80B70" w:rsidRPr="00DC2C46">
        <w:rPr>
          <w:b/>
          <w:bCs/>
        </w:rPr>
        <w:t>CPR</w:t>
      </w:r>
    </w:p>
    <w:p w14:paraId="3C27492F" w14:textId="77777777" w:rsidR="00B80B70" w:rsidRPr="00DC2C46" w:rsidRDefault="00B80B70" w:rsidP="00562DD6">
      <w:pPr>
        <w:pStyle w:val="Default"/>
        <w:rPr>
          <w:rFonts w:ascii="Franklin Gothic Book" w:hAnsi="Franklin Gothic Book" w:cstheme="minorBidi"/>
          <w:color w:val="000000" w:themeColor="text1"/>
          <w:spacing w:val="4"/>
          <w:sz w:val="21"/>
          <w:lang w:val="en-GB"/>
        </w:rPr>
      </w:pPr>
    </w:p>
    <w:p w14:paraId="1688186E" w14:textId="23F50726" w:rsidR="003E0C87" w:rsidRPr="00DC2C46" w:rsidRDefault="003E0C87" w:rsidP="00CB305F">
      <w:pPr>
        <w:pStyle w:val="Default"/>
        <w:numPr>
          <w:ilvl w:val="0"/>
          <w:numId w:val="27"/>
        </w:numPr>
        <w:rPr>
          <w:rFonts w:ascii="Franklin Gothic Book" w:hAnsi="Franklin Gothic Book" w:cstheme="minorBidi"/>
          <w:color w:val="000000" w:themeColor="text1"/>
          <w:spacing w:val="4"/>
          <w:sz w:val="21"/>
          <w:lang w:val="en-GB"/>
        </w:rPr>
      </w:pPr>
      <w:r w:rsidRPr="00DC2C46">
        <w:rPr>
          <w:rFonts w:ascii="Franklin Gothic Book" w:hAnsi="Franklin Gothic Book" w:cstheme="minorBidi"/>
          <w:color w:val="000000" w:themeColor="text1"/>
          <w:spacing w:val="4"/>
          <w:sz w:val="21"/>
          <w:lang w:val="en-GB"/>
        </w:rPr>
        <w:t>Article 53</w:t>
      </w:r>
      <w:r w:rsidR="00CB305F" w:rsidRPr="00DC2C46">
        <w:rPr>
          <w:rFonts w:ascii="Franklin Gothic Book" w:hAnsi="Franklin Gothic Book" w:cstheme="minorBidi"/>
          <w:color w:val="000000" w:themeColor="text1"/>
          <w:spacing w:val="4"/>
          <w:sz w:val="21"/>
          <w:lang w:val="en-GB"/>
        </w:rPr>
        <w:t xml:space="preserve"> - </w:t>
      </w:r>
      <w:r w:rsidRPr="00DC2C46">
        <w:rPr>
          <w:rFonts w:ascii="Franklin Gothic Book" w:hAnsi="Franklin Gothic Book" w:cstheme="minorBidi"/>
          <w:color w:val="000000" w:themeColor="text1"/>
          <w:spacing w:val="4"/>
          <w:sz w:val="21"/>
          <w:lang w:val="en-GB"/>
        </w:rPr>
        <w:t>Forms of grants</w:t>
      </w:r>
      <w:r w:rsidR="00EE39B7" w:rsidRPr="00DC2C46">
        <w:rPr>
          <w:rFonts w:ascii="Franklin Gothic Book" w:hAnsi="Franklin Gothic Book" w:cstheme="minorBidi"/>
          <w:color w:val="000000" w:themeColor="text1"/>
          <w:spacing w:val="4"/>
          <w:sz w:val="21"/>
          <w:lang w:val="en-GB"/>
        </w:rPr>
        <w:t>,</w:t>
      </w:r>
    </w:p>
    <w:p w14:paraId="606964EE" w14:textId="20D4A68B" w:rsidR="00562DD6" w:rsidRPr="00DC2C46" w:rsidRDefault="00562DD6" w:rsidP="00CB305F">
      <w:pPr>
        <w:pStyle w:val="Default"/>
        <w:numPr>
          <w:ilvl w:val="0"/>
          <w:numId w:val="27"/>
        </w:numPr>
        <w:rPr>
          <w:rFonts w:ascii="Franklin Gothic Book" w:hAnsi="Franklin Gothic Book" w:cstheme="minorBidi"/>
          <w:color w:val="000000" w:themeColor="text1"/>
          <w:spacing w:val="4"/>
          <w:sz w:val="21"/>
          <w:lang w:val="en-GB"/>
        </w:rPr>
      </w:pPr>
      <w:r w:rsidRPr="00DC2C46">
        <w:rPr>
          <w:rFonts w:ascii="Franklin Gothic Book" w:hAnsi="Franklin Gothic Book" w:cstheme="minorBidi"/>
          <w:color w:val="000000" w:themeColor="text1"/>
          <w:spacing w:val="4"/>
          <w:sz w:val="21"/>
          <w:lang w:val="en-GB"/>
        </w:rPr>
        <w:t>Article 54 - Flat-rate financing for indirect costs concerning grants</w:t>
      </w:r>
      <w:r w:rsidR="00EE39B7" w:rsidRPr="00DC2C46">
        <w:rPr>
          <w:rFonts w:ascii="Franklin Gothic Book" w:hAnsi="Franklin Gothic Book" w:cstheme="minorBidi"/>
          <w:color w:val="000000" w:themeColor="text1"/>
          <w:spacing w:val="4"/>
          <w:sz w:val="21"/>
          <w:lang w:val="en-GB"/>
        </w:rPr>
        <w:t>,</w:t>
      </w:r>
    </w:p>
    <w:p w14:paraId="4033AE8E" w14:textId="2A399472" w:rsidR="00562DD6" w:rsidRPr="00DC2C46" w:rsidRDefault="00B80B70" w:rsidP="00CB305F">
      <w:pPr>
        <w:pStyle w:val="Default"/>
        <w:numPr>
          <w:ilvl w:val="0"/>
          <w:numId w:val="27"/>
        </w:numPr>
        <w:rPr>
          <w:rFonts w:ascii="Franklin Gothic Book" w:hAnsi="Franklin Gothic Book" w:cstheme="minorBidi"/>
          <w:color w:val="000000" w:themeColor="text1"/>
          <w:spacing w:val="4"/>
          <w:sz w:val="21"/>
          <w:lang w:val="en-GB"/>
        </w:rPr>
      </w:pPr>
      <w:r w:rsidRPr="00DC2C46">
        <w:rPr>
          <w:rFonts w:ascii="Franklin Gothic Book" w:hAnsi="Franklin Gothic Book" w:cstheme="minorBidi"/>
          <w:color w:val="000000" w:themeColor="text1"/>
          <w:spacing w:val="4"/>
          <w:sz w:val="21"/>
          <w:lang w:val="en-GB"/>
        </w:rPr>
        <w:t>Article 56 - Flat rate financing for eligible costs other than direct staff costs concerning grants</w:t>
      </w:r>
      <w:r w:rsidR="00EE39B7" w:rsidRPr="00DC2C46">
        <w:rPr>
          <w:rFonts w:ascii="Franklin Gothic Book" w:hAnsi="Franklin Gothic Book" w:cstheme="minorBidi"/>
          <w:color w:val="000000" w:themeColor="text1"/>
          <w:spacing w:val="4"/>
          <w:sz w:val="21"/>
          <w:lang w:val="en-GB"/>
        </w:rPr>
        <w:t>,</w:t>
      </w:r>
    </w:p>
    <w:p w14:paraId="74C4863A" w14:textId="77777777" w:rsidR="009016B4" w:rsidRPr="00DC2C46" w:rsidRDefault="005D0ACB" w:rsidP="00CB305F">
      <w:pPr>
        <w:pStyle w:val="ListParagraph"/>
        <w:numPr>
          <w:ilvl w:val="0"/>
          <w:numId w:val="27"/>
        </w:numPr>
        <w:jc w:val="both"/>
      </w:pPr>
      <w:r w:rsidRPr="00DC2C46">
        <w:t xml:space="preserve">Article 63 </w:t>
      </w:r>
      <w:r w:rsidR="00EE39B7" w:rsidRPr="00DC2C46">
        <w:t>–</w:t>
      </w:r>
      <w:r w:rsidRPr="00DC2C46">
        <w:t xml:space="preserve"> Eligibility</w:t>
      </w:r>
      <w:r w:rsidR="009016B4" w:rsidRPr="00DC2C46">
        <w:t>,</w:t>
      </w:r>
    </w:p>
    <w:p w14:paraId="3C5A4C7F" w14:textId="0593F365" w:rsidR="00B80B70" w:rsidRPr="00DC2C46" w:rsidRDefault="009016B4" w:rsidP="00CB305F">
      <w:pPr>
        <w:pStyle w:val="ListParagraph"/>
        <w:numPr>
          <w:ilvl w:val="0"/>
          <w:numId w:val="27"/>
        </w:numPr>
        <w:jc w:val="both"/>
      </w:pPr>
      <w:r w:rsidRPr="00DC2C46">
        <w:t>Article 64 – Non-eligible costs.</w:t>
      </w:r>
    </w:p>
    <w:p w14:paraId="001E7147" w14:textId="4F34AD66" w:rsidR="00B80B70" w:rsidRPr="00DC2C46" w:rsidRDefault="00B80B70" w:rsidP="00180B08">
      <w:pPr>
        <w:jc w:val="both"/>
      </w:pPr>
    </w:p>
    <w:p w14:paraId="32ECF3CD" w14:textId="60B39015" w:rsidR="00B80B70" w:rsidRPr="00DC2C46" w:rsidRDefault="00842928" w:rsidP="00180B08">
      <w:pPr>
        <w:jc w:val="both"/>
        <w:rPr>
          <w:b/>
          <w:bCs/>
        </w:rPr>
      </w:pPr>
      <w:r w:rsidRPr="00DC2C46">
        <w:rPr>
          <w:b/>
          <w:bCs/>
        </w:rPr>
        <w:t xml:space="preserve">Regulation (EU) No 2021/1059 - </w:t>
      </w:r>
      <w:proofErr w:type="spellStart"/>
      <w:r w:rsidR="00B80B70" w:rsidRPr="00DC2C46">
        <w:rPr>
          <w:b/>
          <w:bCs/>
        </w:rPr>
        <w:t>Interreg</w:t>
      </w:r>
      <w:proofErr w:type="spellEnd"/>
      <w:r w:rsidR="00CB305F" w:rsidRPr="00DC2C46">
        <w:rPr>
          <w:b/>
          <w:bCs/>
        </w:rPr>
        <w:t xml:space="preserve"> Regulation</w:t>
      </w:r>
    </w:p>
    <w:p w14:paraId="43F2F7F4" w14:textId="77777777" w:rsidR="00B80B70" w:rsidRPr="00DC2C46" w:rsidRDefault="00B80B70" w:rsidP="00180B08">
      <w:pPr>
        <w:jc w:val="both"/>
      </w:pPr>
    </w:p>
    <w:p w14:paraId="20C41B30" w14:textId="199B6624" w:rsidR="009016B4" w:rsidRPr="00DC2C46" w:rsidRDefault="009016B4" w:rsidP="009016B4">
      <w:pPr>
        <w:pStyle w:val="Default"/>
        <w:numPr>
          <w:ilvl w:val="0"/>
          <w:numId w:val="30"/>
        </w:numPr>
        <w:ind w:hanging="294"/>
        <w:rPr>
          <w:rFonts w:ascii="Franklin Gothic Book" w:hAnsi="Franklin Gothic Book" w:cstheme="minorBidi"/>
          <w:color w:val="000000" w:themeColor="text1"/>
          <w:spacing w:val="4"/>
          <w:sz w:val="21"/>
          <w:lang w:val="en-GB"/>
        </w:rPr>
      </w:pPr>
      <w:r w:rsidRPr="00DC2C46">
        <w:rPr>
          <w:rFonts w:ascii="Franklin Gothic Book" w:hAnsi="Franklin Gothic Book" w:cstheme="minorBidi"/>
          <w:color w:val="000000" w:themeColor="text1"/>
          <w:spacing w:val="4"/>
          <w:sz w:val="21"/>
          <w:lang w:val="en-GB"/>
        </w:rPr>
        <w:t xml:space="preserve"> Article 37 - Rules on eligibility of expenditure,</w:t>
      </w:r>
    </w:p>
    <w:p w14:paraId="0F6FE2CE" w14:textId="1E53D196" w:rsidR="009016B4" w:rsidRPr="00DC2C46" w:rsidRDefault="009016B4" w:rsidP="009016B4">
      <w:pPr>
        <w:pStyle w:val="ListParagraph"/>
        <w:numPr>
          <w:ilvl w:val="0"/>
          <w:numId w:val="28"/>
        </w:numPr>
        <w:jc w:val="both"/>
      </w:pPr>
      <w:r w:rsidRPr="00DC2C46">
        <w:t>Article 38 - General provisions on eligibility of cost categories,</w:t>
      </w:r>
    </w:p>
    <w:p w14:paraId="11F3A979" w14:textId="4459C560" w:rsidR="005D0ACB" w:rsidRPr="00DC2C46" w:rsidRDefault="00B80B70" w:rsidP="00CB305F">
      <w:pPr>
        <w:pStyle w:val="ListParagraph"/>
        <w:numPr>
          <w:ilvl w:val="0"/>
          <w:numId w:val="28"/>
        </w:numPr>
        <w:jc w:val="both"/>
      </w:pPr>
      <w:r w:rsidRPr="00DC2C46">
        <w:t>Article 40</w:t>
      </w:r>
      <w:r w:rsidR="00CB305F" w:rsidRPr="00DC2C46">
        <w:t xml:space="preserve"> – Office and administrative costs.</w:t>
      </w:r>
      <w:r w:rsidRPr="00DC2C46">
        <w:t xml:space="preserve"> </w:t>
      </w:r>
    </w:p>
    <w:p w14:paraId="20CC69BE" w14:textId="104691D7" w:rsidR="00414F96" w:rsidRPr="00DC2C46" w:rsidRDefault="00414F96" w:rsidP="00180B08">
      <w:pPr>
        <w:jc w:val="both"/>
      </w:pPr>
    </w:p>
    <w:p w14:paraId="7E55AC0F" w14:textId="77777777" w:rsidR="008B25BC" w:rsidRPr="00DC2C46" w:rsidRDefault="008B25BC" w:rsidP="00180B08">
      <w:pPr>
        <w:jc w:val="both"/>
      </w:pPr>
    </w:p>
    <w:p w14:paraId="075CDD25" w14:textId="78831456" w:rsidR="00322553" w:rsidRPr="00DC2C46" w:rsidRDefault="0066148E" w:rsidP="00180B08">
      <w:pPr>
        <w:jc w:val="both"/>
        <w:rPr>
          <w:color w:val="007BA1" w:themeColor="accent2"/>
        </w:rPr>
      </w:pPr>
      <w:r w:rsidRPr="00DC2C46">
        <w:rPr>
          <w:rFonts w:ascii="Franklin Gothic Demi" w:hAnsi="Franklin Gothic Demi"/>
          <w:color w:val="007BA1" w:themeColor="accent2"/>
        </w:rPr>
        <w:t>General principles</w:t>
      </w:r>
    </w:p>
    <w:p w14:paraId="57B030A9" w14:textId="2A939003" w:rsidR="0066148E" w:rsidRPr="00DC2C46" w:rsidRDefault="0066148E" w:rsidP="00180B08">
      <w:pPr>
        <w:jc w:val="both"/>
        <w:rPr>
          <w:color w:val="007BA1" w:themeColor="accent2"/>
        </w:rPr>
      </w:pPr>
    </w:p>
    <w:p w14:paraId="51DCC12B" w14:textId="09DC2516" w:rsidR="0066148E" w:rsidRPr="00DC2C46" w:rsidRDefault="00D365B0" w:rsidP="001107FF">
      <w:pPr>
        <w:pStyle w:val="ListParagraph"/>
        <w:numPr>
          <w:ilvl w:val="0"/>
          <w:numId w:val="19"/>
        </w:numPr>
        <w:jc w:val="both"/>
      </w:pPr>
      <w:r w:rsidRPr="00DC2C46">
        <w:t>C</w:t>
      </w:r>
      <w:r w:rsidR="0066148E" w:rsidRPr="00DC2C46">
        <w:t xml:space="preserve">osts must be borne by the partner organisation. </w:t>
      </w:r>
    </w:p>
    <w:p w14:paraId="310C5B27" w14:textId="3BCB18AC" w:rsidR="0059405C" w:rsidRPr="00DC2C46" w:rsidRDefault="0066148E" w:rsidP="001107FF">
      <w:pPr>
        <w:pStyle w:val="ListParagraph"/>
        <w:numPr>
          <w:ilvl w:val="0"/>
          <w:numId w:val="19"/>
        </w:numPr>
        <w:jc w:val="both"/>
      </w:pPr>
      <w:r w:rsidRPr="00DC2C46">
        <w:t xml:space="preserve">Principles of sound financial management and cost-efficiency should be applied. </w:t>
      </w:r>
    </w:p>
    <w:p w14:paraId="4915BFED" w14:textId="77CA598A" w:rsidR="0059405C" w:rsidRPr="00DC2C46" w:rsidRDefault="00CB305F" w:rsidP="0066148E">
      <w:pPr>
        <w:pStyle w:val="ListParagraph"/>
        <w:numPr>
          <w:ilvl w:val="0"/>
          <w:numId w:val="19"/>
        </w:numPr>
        <w:jc w:val="both"/>
      </w:pPr>
      <w:r w:rsidRPr="00DC2C46">
        <w:t xml:space="preserve">Office and administrative costs </w:t>
      </w:r>
      <w:r w:rsidR="0059405C" w:rsidRPr="00DC2C46">
        <w:t>are eligible if no other EU funds have contributed towards</w:t>
      </w:r>
      <w:r w:rsidR="003B27F6">
        <w:t xml:space="preserve"> the</w:t>
      </w:r>
      <w:r w:rsidR="0059405C" w:rsidRPr="00DC2C46">
        <w:t xml:space="preserve"> financing of the same expenditure item; i.e., no double</w:t>
      </w:r>
      <w:r w:rsidR="00203F42">
        <w:t>-</w:t>
      </w:r>
      <w:r w:rsidR="0059405C" w:rsidRPr="00DC2C46">
        <w:t>financing is permissible (Article 63(9) CPR).</w:t>
      </w:r>
    </w:p>
    <w:p w14:paraId="56378D8A" w14:textId="37B6BC2D" w:rsidR="0066148E" w:rsidRPr="00DC2C46" w:rsidRDefault="0066148E" w:rsidP="0066148E">
      <w:pPr>
        <w:pStyle w:val="ListParagraph"/>
      </w:pPr>
    </w:p>
    <w:p w14:paraId="785DE695" w14:textId="77777777" w:rsidR="008B25BC" w:rsidRPr="00DC2C46" w:rsidRDefault="008B25BC" w:rsidP="0066148E">
      <w:pPr>
        <w:pStyle w:val="ListParagraph"/>
      </w:pPr>
    </w:p>
    <w:p w14:paraId="2C8B5273" w14:textId="28ACCF0D" w:rsidR="0066148E" w:rsidRPr="00DC2C46" w:rsidRDefault="0066148E" w:rsidP="0066148E">
      <w:pPr>
        <w:jc w:val="both"/>
      </w:pPr>
      <w:r w:rsidRPr="00DC2C46">
        <w:rPr>
          <w:rFonts w:ascii="Franklin Gothic Demi" w:hAnsi="Franklin Gothic Demi"/>
          <w:color w:val="007BA1" w:themeColor="accent2"/>
        </w:rPr>
        <w:t>Cost category</w:t>
      </w:r>
      <w:r w:rsidR="003B27F6">
        <w:rPr>
          <w:rFonts w:ascii="Franklin Gothic Demi" w:hAnsi="Franklin Gothic Demi"/>
          <w:color w:val="007BA1" w:themeColor="accent2"/>
        </w:rPr>
        <w:t>-</w:t>
      </w:r>
      <w:r w:rsidRPr="00DC2C46">
        <w:rPr>
          <w:rFonts w:ascii="Franklin Gothic Demi" w:hAnsi="Franklin Gothic Demi"/>
          <w:color w:val="007BA1" w:themeColor="accent2"/>
        </w:rPr>
        <w:t>specific rules</w:t>
      </w:r>
    </w:p>
    <w:p w14:paraId="7A089F8C" w14:textId="77777777" w:rsidR="0066148E" w:rsidRPr="00DC2C46" w:rsidRDefault="0066148E" w:rsidP="00180B08">
      <w:pPr>
        <w:jc w:val="both"/>
      </w:pPr>
    </w:p>
    <w:p w14:paraId="70CFA3B2" w14:textId="398E8FD6" w:rsidR="000B19BE" w:rsidRPr="00DC2C46" w:rsidRDefault="00F5214D" w:rsidP="00180B08">
      <w:pPr>
        <w:jc w:val="both"/>
      </w:pPr>
      <w:r w:rsidRPr="00DC2C46">
        <w:t>Depending on</w:t>
      </w:r>
      <w:r w:rsidR="003B27F6">
        <w:t xml:space="preserve"> the</w:t>
      </w:r>
      <w:r w:rsidRPr="00DC2C46">
        <w:t xml:space="preserve"> partner’s organisation set</w:t>
      </w:r>
      <w:r w:rsidR="00AB2719" w:rsidRPr="00DC2C46">
        <w:t>-</w:t>
      </w:r>
      <w:r w:rsidRPr="00DC2C46">
        <w:t>up or project specificity, some type</w:t>
      </w:r>
      <w:r w:rsidR="003B27F6">
        <w:t>s</w:t>
      </w:r>
      <w:r w:rsidRPr="00DC2C46">
        <w:t xml:space="preserve"> of costs might belong either to this cost category or to others (e.g.</w:t>
      </w:r>
      <w:r w:rsidR="00AB2719" w:rsidRPr="00DC2C46">
        <w:t>,</w:t>
      </w:r>
      <w:r w:rsidRPr="00DC2C46">
        <w:t xml:space="preserve"> staff</w:t>
      </w:r>
      <w:r w:rsidR="00CB305F" w:rsidRPr="00DC2C46">
        <w:t xml:space="preserve"> costs</w:t>
      </w:r>
      <w:r w:rsidR="000B19BE" w:rsidRPr="00DC2C46">
        <w:t>,</w:t>
      </w:r>
      <w:r w:rsidR="00BC6348" w:rsidRPr="00DC2C46">
        <w:t xml:space="preserve"> </w:t>
      </w:r>
      <w:r w:rsidRPr="00DC2C46">
        <w:t>external expertise and service costs</w:t>
      </w:r>
      <w:r w:rsidR="000B19BE" w:rsidRPr="00DC2C46">
        <w:t xml:space="preserve"> or equipment costs</w:t>
      </w:r>
      <w:r w:rsidRPr="00DC2C46">
        <w:t xml:space="preserve">). </w:t>
      </w:r>
    </w:p>
    <w:p w14:paraId="7CD68E8F" w14:textId="77777777" w:rsidR="000B19BE" w:rsidRPr="00DC2C46" w:rsidRDefault="000B19BE" w:rsidP="00180B08">
      <w:pPr>
        <w:jc w:val="both"/>
      </w:pPr>
    </w:p>
    <w:p w14:paraId="1CE604F0" w14:textId="77777777" w:rsidR="000B19BE" w:rsidRPr="00DC2C46" w:rsidRDefault="00F5214D" w:rsidP="00180B08">
      <w:pPr>
        <w:jc w:val="both"/>
      </w:pPr>
      <w:r w:rsidRPr="00DC2C46">
        <w:t>For example</w:t>
      </w:r>
      <w:r w:rsidR="000B19BE" w:rsidRPr="00DC2C46">
        <w:t>:</w:t>
      </w:r>
    </w:p>
    <w:p w14:paraId="16F08BAC" w14:textId="19E15882" w:rsidR="00673407" w:rsidRPr="00DC2C46" w:rsidRDefault="00673407" w:rsidP="00180B08">
      <w:pPr>
        <w:jc w:val="both"/>
      </w:pPr>
    </w:p>
    <w:p w14:paraId="4D49CA55" w14:textId="77777777" w:rsidR="006115F6" w:rsidRPr="00DC2C46" w:rsidRDefault="006115F6" w:rsidP="006115F6">
      <w:pPr>
        <w:jc w:val="both"/>
      </w:pPr>
      <w:r w:rsidRPr="00DC2C46">
        <w:rPr>
          <w:b/>
          <w:bCs/>
        </w:rPr>
        <w:t>Services:</w:t>
      </w:r>
      <w:r w:rsidRPr="00DC2C46">
        <w:rPr>
          <w:b/>
        </w:rPr>
        <w:t xml:space="preserve"> </w:t>
      </w:r>
      <w:r w:rsidRPr="00DC2C46">
        <w:t xml:space="preserve"> In some projects there may be a justified need for an accountant to be part of the project team (under staff costs), whereas in other projects, support from internal accounting service will suffice and can be included in the office and administrative cost category.</w:t>
      </w:r>
    </w:p>
    <w:p w14:paraId="7FE17E0D" w14:textId="77777777" w:rsidR="006115F6" w:rsidRPr="00DC2C46" w:rsidRDefault="006115F6" w:rsidP="00180B08">
      <w:pPr>
        <w:pStyle w:val="BOLDStandard"/>
        <w:jc w:val="both"/>
        <w:outlineLvl w:val="0"/>
        <w:rPr>
          <w:color w:val="007BA1" w:themeColor="accent2"/>
        </w:rPr>
      </w:pPr>
    </w:p>
    <w:p w14:paraId="48283D7D" w14:textId="75370436" w:rsidR="006115F6" w:rsidRPr="00DC2C46" w:rsidRDefault="006115F6" w:rsidP="006115F6">
      <w:pPr>
        <w:jc w:val="both"/>
      </w:pPr>
      <w:r w:rsidRPr="00DC2C46">
        <w:rPr>
          <w:b/>
          <w:bCs/>
        </w:rPr>
        <w:t>Costs of control and audit</w:t>
      </w:r>
      <w:r w:rsidRPr="00DC2C46">
        <w:rPr>
          <w:rFonts w:ascii="Franklin Gothic Demi" w:hAnsi="Franklin Gothic Demi"/>
          <w:color w:val="007BA1" w:themeColor="accent2"/>
        </w:rPr>
        <w:t xml:space="preserve"> </w:t>
      </w:r>
      <w:r w:rsidRPr="00DC2C46">
        <w:t>of the project cannot be included under this cost category. They must be reported as external expertise and services costs (if carried out outside the partner organisation) or under staff costs (if carried out inside the partner organisation).</w:t>
      </w:r>
    </w:p>
    <w:p w14:paraId="5AA980A7" w14:textId="33B97C62" w:rsidR="006115F6" w:rsidRPr="00DC2C46" w:rsidRDefault="006115F6" w:rsidP="006115F6">
      <w:pPr>
        <w:jc w:val="both"/>
      </w:pPr>
    </w:p>
    <w:p w14:paraId="17F12C46" w14:textId="5A78F933" w:rsidR="006115F6" w:rsidRPr="00DC2C46" w:rsidRDefault="006115F6" w:rsidP="006115F6">
      <w:pPr>
        <w:jc w:val="both"/>
      </w:pPr>
      <w:r w:rsidRPr="00DC2C46">
        <w:rPr>
          <w:b/>
          <w:bCs/>
        </w:rPr>
        <w:lastRenderedPageBreak/>
        <w:t>Office equipment, IT hardware and software, and furniture and fittings</w:t>
      </w:r>
      <w:r w:rsidRPr="00DC2C46">
        <w:t xml:space="preserve"> should be included under </w:t>
      </w:r>
      <w:r w:rsidR="003B27F6">
        <w:t xml:space="preserve">the </w:t>
      </w:r>
      <w:r w:rsidRPr="00DC2C46">
        <w:t xml:space="preserve">equipment cost category. This does not include IT system support of an administrative nature; such costs fall under the office and administrative costs cost category.    </w:t>
      </w:r>
    </w:p>
    <w:p w14:paraId="38F175A5" w14:textId="25C73ECC" w:rsidR="00140C03" w:rsidRPr="00DC2C46" w:rsidRDefault="00140C03" w:rsidP="001107FF">
      <w:pPr>
        <w:pStyle w:val="BOLDStandard"/>
        <w:jc w:val="both"/>
        <w:outlineLvl w:val="0"/>
      </w:pPr>
    </w:p>
    <w:p w14:paraId="70E5CDDF" w14:textId="7A899B3D" w:rsidR="008577A7" w:rsidRPr="00DC2C46" w:rsidRDefault="008577A7" w:rsidP="008577A7"/>
    <w:p w14:paraId="3B17CFC2" w14:textId="0CC8FECD" w:rsidR="00163BEF" w:rsidRPr="00DC2C46" w:rsidRDefault="001A6E75" w:rsidP="008577A7">
      <w:pPr>
        <w:rPr>
          <w:rFonts w:ascii="Franklin Gothic Demi" w:hAnsi="Franklin Gothic Demi"/>
          <w:color w:val="007BA1" w:themeColor="accent2"/>
        </w:rPr>
      </w:pPr>
      <w:r w:rsidRPr="00DC2C46">
        <w:rPr>
          <w:rFonts w:ascii="Franklin Gothic Demi" w:hAnsi="Franklin Gothic Demi"/>
          <w:color w:val="007BA1" w:themeColor="accent2"/>
        </w:rPr>
        <w:t>R</w:t>
      </w:r>
      <w:r w:rsidR="00163BEF" w:rsidRPr="00DC2C46">
        <w:rPr>
          <w:rFonts w:ascii="Franklin Gothic Demi" w:hAnsi="Franklin Gothic Demi"/>
          <w:color w:val="007BA1" w:themeColor="accent2"/>
        </w:rPr>
        <w:t>eimbursement</w:t>
      </w:r>
      <w:r w:rsidRPr="00DC2C46">
        <w:rPr>
          <w:rFonts w:ascii="Franklin Gothic Demi" w:hAnsi="Franklin Gothic Demi"/>
          <w:color w:val="007BA1" w:themeColor="accent2"/>
        </w:rPr>
        <w:t xml:space="preserve"> forms</w:t>
      </w:r>
    </w:p>
    <w:p w14:paraId="1B8A271C" w14:textId="4E3BF403" w:rsidR="00163BEF" w:rsidRPr="00DC2C46" w:rsidRDefault="00163BEF" w:rsidP="008577A7"/>
    <w:p w14:paraId="1E0B2AA6" w14:textId="1BEE615E" w:rsidR="00163BEF" w:rsidRPr="00DC2C46" w:rsidRDefault="00A0701A" w:rsidP="00180B08">
      <w:pPr>
        <w:jc w:val="both"/>
      </w:pPr>
      <w:r w:rsidRPr="00DC2C46">
        <w:t>Office and administrative</w:t>
      </w:r>
      <w:r w:rsidR="00163BEF" w:rsidRPr="00DC2C46">
        <w:t xml:space="preserve"> costs can be reimbursed by the programme either as</w:t>
      </w:r>
      <w:r w:rsidR="00163BEF" w:rsidRPr="00DC2C46">
        <w:rPr>
          <w:rStyle w:val="FootnoteReference"/>
        </w:rPr>
        <w:footnoteReference w:id="4"/>
      </w:r>
    </w:p>
    <w:p w14:paraId="2D6FF51A" w14:textId="41FAEC11" w:rsidR="00C2413C" w:rsidRPr="00DC2C46" w:rsidRDefault="00C2413C" w:rsidP="00180B08">
      <w:pPr>
        <w:jc w:val="both"/>
      </w:pPr>
    </w:p>
    <w:p w14:paraId="3B1AB545" w14:textId="5AC58614" w:rsidR="00163BEF" w:rsidRPr="00DC2C46" w:rsidRDefault="00180B08" w:rsidP="00180B08">
      <w:pPr>
        <w:pStyle w:val="ListParagraph"/>
        <w:numPr>
          <w:ilvl w:val="0"/>
          <w:numId w:val="11"/>
        </w:numPr>
        <w:jc w:val="both"/>
      </w:pPr>
      <w:r w:rsidRPr="00DC2C46">
        <w:t>r</w:t>
      </w:r>
      <w:r w:rsidR="00163BEF" w:rsidRPr="00DC2C46">
        <w:t>eal costs, or</w:t>
      </w:r>
    </w:p>
    <w:p w14:paraId="0AA8F535" w14:textId="5F159850" w:rsidR="00163BEF" w:rsidRPr="00DC2C46" w:rsidRDefault="00180B08" w:rsidP="00180B08">
      <w:pPr>
        <w:pStyle w:val="ListParagraph"/>
        <w:numPr>
          <w:ilvl w:val="0"/>
          <w:numId w:val="11"/>
        </w:numPr>
        <w:jc w:val="both"/>
      </w:pPr>
      <w:r w:rsidRPr="00DC2C46">
        <w:t>s</w:t>
      </w:r>
      <w:r w:rsidR="00163BEF" w:rsidRPr="00DC2C46">
        <w:t>implified cost options</w:t>
      </w:r>
      <w:r w:rsidR="00A0701A" w:rsidRPr="00DC2C46">
        <w:t xml:space="preserve"> (SCOs)</w:t>
      </w:r>
      <w:r w:rsidRPr="00DC2C46">
        <w:t>.</w:t>
      </w:r>
    </w:p>
    <w:p w14:paraId="6744F738" w14:textId="06576D1D" w:rsidR="00163BEF" w:rsidRPr="00DC2C46" w:rsidRDefault="00163BEF" w:rsidP="00180B08">
      <w:pPr>
        <w:jc w:val="both"/>
      </w:pPr>
    </w:p>
    <w:p w14:paraId="5BCCFE0D" w14:textId="56942C6D" w:rsidR="00417832" w:rsidRPr="00DC2C46" w:rsidRDefault="002B47A2" w:rsidP="00180B08">
      <w:pPr>
        <w:jc w:val="both"/>
      </w:pPr>
      <w:bookmarkStart w:id="4" w:name="_Hlk95375813"/>
      <w:r w:rsidRPr="00DC2C46">
        <w:t xml:space="preserve">If </w:t>
      </w:r>
      <w:r w:rsidR="006115F6" w:rsidRPr="00DC2C46">
        <w:t xml:space="preserve">a </w:t>
      </w:r>
      <w:r w:rsidRPr="00DC2C46">
        <w:t>programme offer</w:t>
      </w:r>
      <w:r w:rsidR="006115F6" w:rsidRPr="00DC2C46">
        <w:t>s</w:t>
      </w:r>
      <w:r w:rsidRPr="00DC2C46">
        <w:t xml:space="preserve"> both options </w:t>
      </w:r>
      <w:r w:rsidR="006115F6" w:rsidRPr="00DC2C46">
        <w:t>for</w:t>
      </w:r>
      <w:r w:rsidRPr="00DC2C46">
        <w:t xml:space="preserve"> reimbursement</w:t>
      </w:r>
      <w:r w:rsidR="006115F6" w:rsidRPr="00DC2C46">
        <w:t xml:space="preserve"> (</w:t>
      </w:r>
      <w:r w:rsidRPr="00DC2C46">
        <w:t xml:space="preserve">real costs </w:t>
      </w:r>
      <w:r w:rsidR="006115F6" w:rsidRPr="00DC2C46">
        <w:t>and</w:t>
      </w:r>
      <w:r w:rsidRPr="00DC2C46">
        <w:t xml:space="preserve"> simplified cost options</w:t>
      </w:r>
      <w:r w:rsidR="006115F6" w:rsidRPr="00DC2C46">
        <w:t>)</w:t>
      </w:r>
      <w:r w:rsidRPr="00DC2C46">
        <w:t>, the</w:t>
      </w:r>
      <w:r w:rsidR="006115F6" w:rsidRPr="00DC2C46">
        <w:t xml:space="preserve"> chosen option </w:t>
      </w:r>
      <w:r w:rsidR="008D29CE">
        <w:t xml:space="preserve">within </w:t>
      </w:r>
      <w:r w:rsidR="008D29CE" w:rsidRPr="003F7A63">
        <w:t>cost category/part of the cost category</w:t>
      </w:r>
      <w:r w:rsidR="008D29CE">
        <w:t xml:space="preserve"> </w:t>
      </w:r>
      <w:r w:rsidR="006115F6" w:rsidRPr="00DC2C46">
        <w:t xml:space="preserve">must be applied </w:t>
      </w:r>
      <w:r w:rsidR="00111503" w:rsidRPr="00DC2C46">
        <w:t xml:space="preserve">at </w:t>
      </w:r>
      <w:r w:rsidR="003B27F6">
        <w:t xml:space="preserve">the </w:t>
      </w:r>
      <w:r w:rsidR="00111503" w:rsidRPr="00DC2C46">
        <w:t xml:space="preserve">partner level </w:t>
      </w:r>
      <w:r w:rsidR="006115F6" w:rsidRPr="00DC2C46">
        <w:t xml:space="preserve">for the entire duration of the project (changes to a different reimbursement option, </w:t>
      </w:r>
      <w:r w:rsidR="00203F42">
        <w:t xml:space="preserve">such as </w:t>
      </w:r>
      <w:r w:rsidR="006115F6" w:rsidRPr="00DC2C46">
        <w:t xml:space="preserve">from real costs to SCOs or vice versa, are not possible during the project implementation unless </w:t>
      </w:r>
      <w:r w:rsidR="00203F42">
        <w:t xml:space="preserve">they </w:t>
      </w:r>
      <w:proofErr w:type="gramStart"/>
      <w:r w:rsidR="00203F42">
        <w:t xml:space="preserve">are </w:t>
      </w:r>
      <w:r w:rsidR="006115F6" w:rsidRPr="00DC2C46">
        <w:t xml:space="preserve"> justified</w:t>
      </w:r>
      <w:proofErr w:type="gramEnd"/>
      <w:r w:rsidR="006115F6" w:rsidRPr="00DC2C46">
        <w:t xml:space="preserve"> by a force majeure situation).  </w:t>
      </w:r>
    </w:p>
    <w:bookmarkEnd w:id="4"/>
    <w:p w14:paraId="623B2957" w14:textId="77777777" w:rsidR="00BA4006" w:rsidRPr="00DC2C46" w:rsidRDefault="00BA4006" w:rsidP="00180B08">
      <w:pPr>
        <w:jc w:val="both"/>
      </w:pPr>
    </w:p>
    <w:p w14:paraId="12ADC8AC" w14:textId="77777777" w:rsidR="00163BEF" w:rsidRPr="00DC2C46" w:rsidRDefault="00163BEF" w:rsidP="00121242">
      <w:pPr>
        <w:rPr>
          <w:b/>
          <w:bCs/>
        </w:rPr>
      </w:pPr>
      <w:r w:rsidRPr="00DC2C46">
        <w:rPr>
          <w:b/>
          <w:bCs/>
        </w:rPr>
        <w:t>Real costs</w:t>
      </w:r>
    </w:p>
    <w:p w14:paraId="2FF82EB3" w14:textId="77777777" w:rsidR="00BA4006" w:rsidRPr="00DC2C46" w:rsidRDefault="00BA4006" w:rsidP="00180B08">
      <w:pPr>
        <w:jc w:val="both"/>
      </w:pPr>
    </w:p>
    <w:p w14:paraId="5F24560D" w14:textId="3306A032" w:rsidR="00BA4006" w:rsidRPr="00DC2C46" w:rsidRDefault="00D17BD8" w:rsidP="00180B08">
      <w:pPr>
        <w:jc w:val="both"/>
      </w:pPr>
      <w:r w:rsidRPr="00DC2C46">
        <w:t>Cost category</w:t>
      </w:r>
      <w:r w:rsidR="003B27F6">
        <w:t>-</w:t>
      </w:r>
      <w:r w:rsidR="00163BEF" w:rsidRPr="00DC2C46">
        <w:t xml:space="preserve">specific rules and calculation of </w:t>
      </w:r>
      <w:r w:rsidR="0066148E" w:rsidRPr="00DC2C46">
        <w:t xml:space="preserve">the </w:t>
      </w:r>
      <w:r w:rsidR="00A0701A" w:rsidRPr="00DC2C46">
        <w:t>office and administrative</w:t>
      </w:r>
      <w:r w:rsidR="0066148E" w:rsidRPr="00DC2C46">
        <w:t xml:space="preserve"> </w:t>
      </w:r>
      <w:r w:rsidR="00163BEF" w:rsidRPr="00DC2C46">
        <w:t>costs</w:t>
      </w:r>
      <w:r w:rsidR="00180B08" w:rsidRPr="00DC2C46">
        <w:t>:</w:t>
      </w:r>
    </w:p>
    <w:p w14:paraId="10062670" w14:textId="77777777" w:rsidR="00180B08" w:rsidRPr="00DC2C46" w:rsidRDefault="00180B08" w:rsidP="00180B08">
      <w:pPr>
        <w:jc w:val="both"/>
      </w:pPr>
    </w:p>
    <w:p w14:paraId="56FD57E0" w14:textId="580E3C58" w:rsidR="00163BEF" w:rsidRPr="00DC2C46" w:rsidRDefault="00163BEF" w:rsidP="00180B08">
      <w:pPr>
        <w:pStyle w:val="ListParagraph"/>
        <w:numPr>
          <w:ilvl w:val="0"/>
          <w:numId w:val="8"/>
        </w:numPr>
        <w:jc w:val="both"/>
      </w:pPr>
      <w:r w:rsidRPr="00DC2C46">
        <w:t xml:space="preserve">All </w:t>
      </w:r>
      <w:r w:rsidR="00A0701A" w:rsidRPr="00DC2C46">
        <w:t xml:space="preserve">office and administrative </w:t>
      </w:r>
      <w:r w:rsidRPr="00DC2C46">
        <w:t>costs are reported as</w:t>
      </w:r>
      <w:r w:rsidR="006115F6" w:rsidRPr="00DC2C46">
        <w:t xml:space="preserve"> actually</w:t>
      </w:r>
      <w:r w:rsidRPr="00DC2C46">
        <w:t xml:space="preserve"> incurred and paid.</w:t>
      </w:r>
    </w:p>
    <w:p w14:paraId="50210743" w14:textId="749DE335" w:rsidR="00163BEF" w:rsidRPr="00DC2C46" w:rsidRDefault="00E513C2" w:rsidP="00180B08">
      <w:pPr>
        <w:pStyle w:val="ListParagraph"/>
        <w:numPr>
          <w:ilvl w:val="0"/>
          <w:numId w:val="8"/>
        </w:numPr>
        <w:jc w:val="both"/>
      </w:pPr>
      <w:r w:rsidRPr="00DC2C46">
        <w:t xml:space="preserve">All costs </w:t>
      </w:r>
      <w:r w:rsidR="00163BEF" w:rsidRPr="00DC2C46">
        <w:t xml:space="preserve">must be allocated to the project according to a justified and equitable method. </w:t>
      </w:r>
      <w:r w:rsidR="00140C03" w:rsidRPr="00DC2C46">
        <w:t>To do this, t</w:t>
      </w:r>
      <w:r w:rsidR="00163BEF" w:rsidRPr="00DC2C46">
        <w:t xml:space="preserve">he partner organisation should </w:t>
      </w:r>
      <w:r w:rsidR="006E3536" w:rsidRPr="00DC2C46">
        <w:t>either link all relevant costs to the project or use a pro</w:t>
      </w:r>
      <w:r w:rsidR="001C0AB3">
        <w:t>-</w:t>
      </w:r>
      <w:r w:rsidR="006E3536" w:rsidRPr="00DC2C46">
        <w:t>rata approach (t</w:t>
      </w:r>
      <w:r w:rsidR="00163BEF" w:rsidRPr="00DC2C46">
        <w:t xml:space="preserve">o distribute </w:t>
      </w:r>
      <w:r w:rsidRPr="00DC2C46">
        <w:t xml:space="preserve">all </w:t>
      </w:r>
      <w:r w:rsidR="00163BEF" w:rsidRPr="00DC2C46">
        <w:t xml:space="preserve">the organisation’s </w:t>
      </w:r>
      <w:r w:rsidRPr="00DC2C46">
        <w:t xml:space="preserve">costs within this cost </w:t>
      </w:r>
      <w:r w:rsidR="00B46E23" w:rsidRPr="00DC2C46">
        <w:t>category among</w:t>
      </w:r>
      <w:r w:rsidR="00163BEF" w:rsidRPr="00DC2C46">
        <w:t xml:space="preserve"> </w:t>
      </w:r>
      <w:r w:rsidRPr="00DC2C46">
        <w:t xml:space="preserve">all </w:t>
      </w:r>
      <w:r w:rsidR="00203F42">
        <w:t xml:space="preserve">the </w:t>
      </w:r>
      <w:r w:rsidR="00163BEF" w:rsidRPr="00DC2C46">
        <w:t>different activities</w:t>
      </w:r>
      <w:r w:rsidR="00203F42">
        <w:t>,</w:t>
      </w:r>
      <w:r w:rsidR="00163BEF" w:rsidRPr="00DC2C46">
        <w:t xml:space="preserve"> and to extract the share of costs necessary for the implementation of the project</w:t>
      </w:r>
      <w:r w:rsidR="006E3536" w:rsidRPr="00DC2C46">
        <w:rPr>
          <w:rStyle w:val="FootnoteReference"/>
        </w:rPr>
        <w:footnoteReference w:id="5"/>
      </w:r>
      <w:r w:rsidR="006E3536" w:rsidRPr="00DC2C46">
        <w:t>)</w:t>
      </w:r>
      <w:r w:rsidR="00163BEF" w:rsidRPr="00DC2C46">
        <w:t xml:space="preserve">. </w:t>
      </w:r>
    </w:p>
    <w:p w14:paraId="741FA085" w14:textId="70C25747" w:rsidR="00191725" w:rsidRPr="00DC2C46" w:rsidRDefault="00163BEF" w:rsidP="0054515F">
      <w:pPr>
        <w:pStyle w:val="ListParagraph"/>
        <w:numPr>
          <w:ilvl w:val="0"/>
          <w:numId w:val="8"/>
        </w:numPr>
        <w:jc w:val="both"/>
      </w:pPr>
      <w:r w:rsidRPr="00DC2C46">
        <w:t xml:space="preserve">Internal practices and rules of the partner organisation that affect the </w:t>
      </w:r>
      <w:r w:rsidR="00A0701A" w:rsidRPr="00DC2C46">
        <w:t>office and administrative</w:t>
      </w:r>
      <w:r w:rsidRPr="00DC2C46">
        <w:t xml:space="preserve"> costs must be verified against the principle of sound financial management. </w:t>
      </w:r>
      <w:bookmarkStart w:id="5" w:name="_Hlk78807475"/>
      <w:r w:rsidRPr="00DC2C46">
        <w:t xml:space="preserve">In cases where costs are deemed </w:t>
      </w:r>
      <w:r w:rsidR="00203F42">
        <w:t>un</w:t>
      </w:r>
      <w:r w:rsidRPr="00DC2C46">
        <w:t xml:space="preserve">necessary or excessive, they should be removed from the calculation basis or adjusted to </w:t>
      </w:r>
      <w:r w:rsidR="00203F42">
        <w:t>a</w:t>
      </w:r>
      <w:r w:rsidRPr="00DC2C46">
        <w:t xml:space="preserve"> justifiable level.</w:t>
      </w:r>
      <w:bookmarkEnd w:id="5"/>
    </w:p>
    <w:p w14:paraId="6466F1E1" w14:textId="77777777" w:rsidR="00164D3A" w:rsidRPr="00DC2C46" w:rsidRDefault="00164D3A" w:rsidP="00164D3A">
      <w:pPr>
        <w:pStyle w:val="ListParagraph"/>
        <w:jc w:val="both"/>
      </w:pPr>
    </w:p>
    <w:p w14:paraId="7C5E1329" w14:textId="27AB758C" w:rsidR="00BA4006" w:rsidRPr="00DC2C46" w:rsidRDefault="00332228" w:rsidP="002B47A2">
      <w:pPr>
        <w:rPr>
          <w:b/>
          <w:bCs/>
        </w:rPr>
      </w:pPr>
      <w:r w:rsidRPr="00DC2C46">
        <w:rPr>
          <w:b/>
          <w:bCs/>
        </w:rPr>
        <w:t>SCOs</w:t>
      </w:r>
    </w:p>
    <w:p w14:paraId="5568A061" w14:textId="4563D2F9" w:rsidR="00B7185C" w:rsidRPr="00DC2C46" w:rsidRDefault="008C4821" w:rsidP="008B25BC">
      <w:pPr>
        <w:pStyle w:val="ListParagraph"/>
        <w:ind w:left="0"/>
      </w:pPr>
      <w:r w:rsidRPr="00DC2C46">
        <w:br/>
      </w:r>
      <w:r w:rsidR="00A0701A" w:rsidRPr="00DC2C46">
        <w:t>A</w:t>
      </w:r>
      <w:r w:rsidR="00713BA0" w:rsidRPr="00DC2C46">
        <w:t>ll three</w:t>
      </w:r>
      <w:r w:rsidR="00A0701A" w:rsidRPr="00DC2C46">
        <w:t xml:space="preserve"> types of SCOs</w:t>
      </w:r>
      <w:r w:rsidR="00713BA0" w:rsidRPr="00DC2C46">
        <w:t xml:space="preserve"> (flat rate, unit cost, lump sum) </w:t>
      </w:r>
      <w:r w:rsidR="006E3536" w:rsidRPr="00DC2C46">
        <w:t xml:space="preserve">can </w:t>
      </w:r>
      <w:r w:rsidR="00A0701A" w:rsidRPr="00DC2C46">
        <w:t xml:space="preserve">be </w:t>
      </w:r>
      <w:r w:rsidR="00CC190F" w:rsidRPr="00DC2C46">
        <w:t>used</w:t>
      </w:r>
      <w:r w:rsidR="002B47A2" w:rsidRPr="00DC2C46">
        <w:t xml:space="preserve"> </w:t>
      </w:r>
      <w:r w:rsidR="00A0701A" w:rsidRPr="00DC2C46">
        <w:t>to reimburse office and administrative costs</w:t>
      </w:r>
      <w:r w:rsidR="00713BA0" w:rsidRPr="00DC2C46">
        <w:t>. However, the most popular SCO option</w:t>
      </w:r>
      <w:r w:rsidR="00382B9E" w:rsidRPr="00DC2C46">
        <w:t>,</w:t>
      </w:r>
      <w:r w:rsidR="00713BA0" w:rsidRPr="00DC2C46">
        <w:t xml:space="preserve"> used by </w:t>
      </w:r>
      <w:r w:rsidR="00382B9E" w:rsidRPr="00DC2C46">
        <w:t xml:space="preserve">many </w:t>
      </w:r>
      <w:proofErr w:type="spellStart"/>
      <w:r w:rsidR="00713BA0" w:rsidRPr="00DC2C46">
        <w:t>Interreg</w:t>
      </w:r>
      <w:proofErr w:type="spellEnd"/>
      <w:r w:rsidR="00713BA0" w:rsidRPr="00DC2C46">
        <w:t xml:space="preserve"> programmes</w:t>
      </w:r>
      <w:r w:rsidR="00713BA0" w:rsidRPr="00DC2C46">
        <w:rPr>
          <w:rStyle w:val="FootnoteReference"/>
        </w:rPr>
        <w:footnoteReference w:id="6"/>
      </w:r>
      <w:r w:rsidR="00AE20AE" w:rsidRPr="00DC2C46">
        <w:t xml:space="preserve"> since 2014</w:t>
      </w:r>
      <w:r w:rsidR="00382B9E" w:rsidRPr="00DC2C46">
        <w:t>,</w:t>
      </w:r>
      <w:r w:rsidR="00713BA0" w:rsidRPr="00DC2C46">
        <w:t xml:space="preserve"> is </w:t>
      </w:r>
      <w:r w:rsidR="00382B9E" w:rsidRPr="00DC2C46">
        <w:t>a</w:t>
      </w:r>
      <w:r w:rsidRPr="00DC2C46">
        <w:t xml:space="preserve"> </w:t>
      </w:r>
      <w:r w:rsidR="00713BA0" w:rsidRPr="00DC2C46">
        <w:t xml:space="preserve">flat rate </w:t>
      </w:r>
      <w:r w:rsidR="00BC68AF" w:rsidRPr="00DC2C46">
        <w:t xml:space="preserve">of </w:t>
      </w:r>
      <w:r w:rsidR="00713BA0" w:rsidRPr="00DC2C46">
        <w:t xml:space="preserve">up to 15% of direct staff costs. </w:t>
      </w:r>
    </w:p>
    <w:p w14:paraId="1C39DCB5" w14:textId="77777777" w:rsidR="00FF0ACC" w:rsidRPr="00DC2C46" w:rsidRDefault="00FF0ACC" w:rsidP="008577A7">
      <w:pPr>
        <w:rPr>
          <w:rFonts w:ascii="Franklin Gothic Demi" w:hAnsi="Franklin Gothic Demi"/>
          <w:color w:val="007BA1" w:themeColor="accent2"/>
        </w:rPr>
      </w:pPr>
    </w:p>
    <w:p w14:paraId="6798FDB3" w14:textId="77777777" w:rsidR="001C0AB3" w:rsidRDefault="001C0AB3" w:rsidP="008577A7">
      <w:pPr>
        <w:rPr>
          <w:b/>
          <w:bCs/>
        </w:rPr>
      </w:pPr>
    </w:p>
    <w:p w14:paraId="7A7F42B4" w14:textId="77777777" w:rsidR="001C0AB3" w:rsidRDefault="001C0AB3" w:rsidP="008577A7">
      <w:pPr>
        <w:rPr>
          <w:b/>
          <w:bCs/>
        </w:rPr>
      </w:pPr>
    </w:p>
    <w:p w14:paraId="0FB1A978" w14:textId="654DF364" w:rsidR="00BA4006" w:rsidRPr="00DC2C46" w:rsidRDefault="00B7185C" w:rsidP="008577A7">
      <w:pPr>
        <w:rPr>
          <w:b/>
          <w:bCs/>
        </w:rPr>
      </w:pPr>
      <w:r w:rsidRPr="00DC2C46">
        <w:rPr>
          <w:b/>
          <w:bCs/>
        </w:rPr>
        <w:t>F</w:t>
      </w:r>
      <w:r w:rsidR="00382B9E" w:rsidRPr="00DC2C46">
        <w:rPr>
          <w:b/>
          <w:bCs/>
        </w:rPr>
        <w:t xml:space="preserve">lat rate </w:t>
      </w:r>
    </w:p>
    <w:p w14:paraId="2DBF2288" w14:textId="3DAB2EC5" w:rsidR="0054515F" w:rsidRPr="00DC2C46" w:rsidRDefault="0054515F" w:rsidP="008577A7"/>
    <w:p w14:paraId="189C8F41" w14:textId="5EBF4C72" w:rsidR="0054515F" w:rsidRPr="00DC2C46" w:rsidRDefault="006C5E3D" w:rsidP="00180B08">
      <w:pPr>
        <w:jc w:val="both"/>
      </w:pPr>
      <w:r w:rsidRPr="00DC2C46">
        <w:t>O</w:t>
      </w:r>
      <w:r w:rsidR="00B1178D" w:rsidRPr="00DC2C46">
        <w:t>ffice and administrative</w:t>
      </w:r>
      <w:r w:rsidR="00D8661D" w:rsidRPr="00DC2C46">
        <w:t xml:space="preserve"> costs</w:t>
      </w:r>
      <w:r w:rsidR="0054515F" w:rsidRPr="00DC2C46">
        <w:t xml:space="preserve"> may be calculated at a flat rate in one of the following ways</w:t>
      </w:r>
      <w:r w:rsidR="00DB06DF" w:rsidRPr="00DC2C46">
        <w:rPr>
          <w:rStyle w:val="FootnoteReference"/>
        </w:rPr>
        <w:footnoteReference w:id="7"/>
      </w:r>
      <w:r w:rsidR="0054515F" w:rsidRPr="00DC2C46">
        <w:t>:</w:t>
      </w:r>
    </w:p>
    <w:p w14:paraId="14E94D9D" w14:textId="60903457" w:rsidR="00AF354B" w:rsidRPr="00DC2C46" w:rsidRDefault="00AF354B" w:rsidP="00AF354B">
      <w:pPr>
        <w:pStyle w:val="Default"/>
        <w:rPr>
          <w:sz w:val="23"/>
          <w:szCs w:val="23"/>
          <w:lang w:val="en-GB"/>
        </w:rPr>
      </w:pPr>
    </w:p>
    <w:p w14:paraId="04C2D318" w14:textId="348C735B" w:rsidR="0087616F" w:rsidRPr="00DC2C46" w:rsidRDefault="004B655C" w:rsidP="005D78A9">
      <w:pPr>
        <w:pStyle w:val="ListParagraph"/>
        <w:numPr>
          <w:ilvl w:val="0"/>
          <w:numId w:val="16"/>
        </w:numPr>
        <w:jc w:val="both"/>
      </w:pPr>
      <w:r w:rsidRPr="00DC2C46">
        <w:t>u</w:t>
      </w:r>
      <w:r w:rsidR="00382B9E" w:rsidRPr="00DC2C46">
        <w:t>p to 15%</w:t>
      </w:r>
      <w:r w:rsidR="00382B9E" w:rsidRPr="00DC2C46">
        <w:rPr>
          <w:rStyle w:val="FootnoteReference"/>
        </w:rPr>
        <w:footnoteReference w:id="8"/>
      </w:r>
      <w:r w:rsidR="00382B9E" w:rsidRPr="00DC2C46">
        <w:t xml:space="preserve"> of eligible </w:t>
      </w:r>
      <w:r w:rsidR="002B47A2" w:rsidRPr="00DC2C46">
        <w:t>direct staff</w:t>
      </w:r>
      <w:r w:rsidR="00382B9E" w:rsidRPr="00DC2C46">
        <w:t xml:space="preserve"> costs;</w:t>
      </w:r>
    </w:p>
    <w:p w14:paraId="73C97BD0" w14:textId="266AB0D8" w:rsidR="00AF354B" w:rsidRPr="00DC2C46" w:rsidRDefault="004B655C">
      <w:pPr>
        <w:pStyle w:val="ListParagraph"/>
        <w:numPr>
          <w:ilvl w:val="0"/>
          <w:numId w:val="16"/>
        </w:numPr>
        <w:jc w:val="both"/>
      </w:pPr>
      <w:r w:rsidRPr="00DC2C46">
        <w:t>u</w:t>
      </w:r>
      <w:r w:rsidR="00AF354B" w:rsidRPr="00DC2C46">
        <w:t>p to 7 %</w:t>
      </w:r>
      <w:r w:rsidR="00EA202A" w:rsidRPr="00DC2C46">
        <w:t xml:space="preserve"> </w:t>
      </w:r>
      <w:r w:rsidR="00AF354B" w:rsidRPr="00DC2C46">
        <w:t>of eligible direct costs;</w:t>
      </w:r>
    </w:p>
    <w:p w14:paraId="68E845BA" w14:textId="082BB7B2" w:rsidR="00A90502" w:rsidRPr="00DC2C46" w:rsidRDefault="004B655C" w:rsidP="00180B08">
      <w:pPr>
        <w:pStyle w:val="ListParagraph"/>
        <w:numPr>
          <w:ilvl w:val="0"/>
          <w:numId w:val="16"/>
        </w:numPr>
        <w:jc w:val="both"/>
      </w:pPr>
      <w:r w:rsidRPr="00DC2C46">
        <w:t>u</w:t>
      </w:r>
      <w:r w:rsidR="0054515F" w:rsidRPr="00DC2C46">
        <w:t>p to 25% of eligible direct costs</w:t>
      </w:r>
      <w:r w:rsidR="00FE7DEA" w:rsidRPr="00DC2C46">
        <w:t xml:space="preserve"> (in this option, the rate must be calculated based on a fair, equitable and verifiable method</w:t>
      </w:r>
      <w:r w:rsidR="00203F42">
        <w:t>,</w:t>
      </w:r>
      <w:r w:rsidR="00FE7DEA" w:rsidRPr="00DC2C46">
        <w:t xml:space="preserve"> as defined in Article 53(3)(a) CPR)</w:t>
      </w:r>
      <w:r w:rsidRPr="00DC2C46">
        <w:t>;</w:t>
      </w:r>
    </w:p>
    <w:p w14:paraId="7270D2CC" w14:textId="3016EA7B" w:rsidR="0054515F" w:rsidRPr="00DC2C46" w:rsidRDefault="004B655C" w:rsidP="00AF354B">
      <w:pPr>
        <w:pStyle w:val="ListParagraph"/>
        <w:numPr>
          <w:ilvl w:val="0"/>
          <w:numId w:val="16"/>
        </w:numPr>
        <w:jc w:val="both"/>
      </w:pPr>
      <w:r w:rsidRPr="00DC2C46">
        <w:t>i</w:t>
      </w:r>
      <w:r w:rsidR="00CB25C8" w:rsidRPr="00DC2C46">
        <w:t xml:space="preserve">t is also possible that the </w:t>
      </w:r>
      <w:r w:rsidR="00A90502" w:rsidRPr="00DC2C46">
        <w:t>m</w:t>
      </w:r>
      <w:r w:rsidR="00CB25C8" w:rsidRPr="00DC2C46">
        <w:t xml:space="preserve">anaging </w:t>
      </w:r>
      <w:r w:rsidR="00A90502" w:rsidRPr="00DC2C46">
        <w:t>a</w:t>
      </w:r>
      <w:r w:rsidR="00CB25C8" w:rsidRPr="00DC2C46">
        <w:t xml:space="preserve">uthority will use </w:t>
      </w:r>
      <w:r w:rsidR="0054515F" w:rsidRPr="00DC2C46">
        <w:t xml:space="preserve">a </w:t>
      </w:r>
      <w:r w:rsidR="00CB25C8" w:rsidRPr="00DC2C46">
        <w:t xml:space="preserve">flat rate calculated in </w:t>
      </w:r>
      <w:r w:rsidR="00A90502" w:rsidRPr="00DC2C46">
        <w:t xml:space="preserve">the </w:t>
      </w:r>
      <w:r w:rsidR="00CB25C8" w:rsidRPr="00DC2C46">
        <w:t>2014-2020 programming period</w:t>
      </w:r>
      <w:r w:rsidR="00503808" w:rsidRPr="00DC2C46">
        <w:rPr>
          <w:rStyle w:val="FootnoteReference"/>
        </w:rPr>
        <w:footnoteReference w:id="9"/>
      </w:r>
      <w:r w:rsidR="00503808" w:rsidRPr="00DC2C46">
        <w:t xml:space="preserve"> for a similar</w:t>
      </w:r>
      <w:r w:rsidRPr="00DC2C46">
        <w:t xml:space="preserve"> type of</w:t>
      </w:r>
      <w:r w:rsidR="00503808" w:rsidRPr="00DC2C46">
        <w:t xml:space="preserve"> operation</w:t>
      </w:r>
      <w:r w:rsidR="00203F42">
        <w:t>;</w:t>
      </w:r>
      <w:r w:rsidR="00144B05" w:rsidRPr="00DC2C46">
        <w:t xml:space="preserve"> hence</w:t>
      </w:r>
      <w:r w:rsidR="001C0AB3">
        <w:t>, continuing</w:t>
      </w:r>
      <w:r w:rsidR="00144B05" w:rsidRPr="00DC2C46">
        <w:t xml:space="preserve"> </w:t>
      </w:r>
      <w:r w:rsidR="001C0AB3">
        <w:t>to use</w:t>
      </w:r>
      <w:r w:rsidR="001C0AB3" w:rsidRPr="00DC2C46">
        <w:t xml:space="preserve"> </w:t>
      </w:r>
      <w:r w:rsidR="00144B05" w:rsidRPr="00DC2C46">
        <w:t>their programme</w:t>
      </w:r>
      <w:r w:rsidR="00121242" w:rsidRPr="00DC2C46">
        <w:t>-</w:t>
      </w:r>
      <w:r w:rsidR="00144B05" w:rsidRPr="00DC2C46">
        <w:t>specific flat rate</w:t>
      </w:r>
      <w:r w:rsidR="001C0AB3">
        <w:t xml:space="preserve"> (provided it was established using a solid methodology)</w:t>
      </w:r>
      <w:r w:rsidR="00FA110A" w:rsidRPr="00DC2C46">
        <w:t>.</w:t>
      </w:r>
      <w:r w:rsidR="00503808" w:rsidRPr="00DC2C46" w:rsidDel="00503808">
        <w:t xml:space="preserve"> </w:t>
      </w:r>
    </w:p>
    <w:p w14:paraId="44BC204C" w14:textId="4E907695" w:rsidR="00DB06DF" w:rsidRPr="00DC2C46" w:rsidRDefault="00DB06DF" w:rsidP="0075084E">
      <w:pPr>
        <w:pStyle w:val="ListParagraph"/>
        <w:jc w:val="both"/>
      </w:pPr>
    </w:p>
    <w:p w14:paraId="18814600" w14:textId="1A066F51" w:rsidR="004B655C" w:rsidRPr="00DC2C46" w:rsidRDefault="00203F42" w:rsidP="004B655C">
      <w:pPr>
        <w:jc w:val="both"/>
      </w:pPr>
      <w:bookmarkStart w:id="6" w:name="_Hlk82523402"/>
      <w:r>
        <w:t>In a</w:t>
      </w:r>
      <w:r w:rsidR="005D78A9" w:rsidRPr="00DC2C46">
        <w:t>ddition, office and administrative cost</w:t>
      </w:r>
      <w:r w:rsidR="001B3397" w:rsidRPr="00DC2C46">
        <w:t>s</w:t>
      </w:r>
      <w:r w:rsidR="004B655C" w:rsidRPr="00DC2C46">
        <w:t xml:space="preserve"> </w:t>
      </w:r>
      <w:r w:rsidR="00FC5EF4" w:rsidRPr="00DC2C46">
        <w:t xml:space="preserve">are </w:t>
      </w:r>
      <w:r w:rsidR="005D78A9" w:rsidRPr="00DC2C46">
        <w:t xml:space="preserve">included as part of </w:t>
      </w:r>
      <w:r w:rsidR="004B655C" w:rsidRPr="00DC2C46">
        <w:t xml:space="preserve">the </w:t>
      </w:r>
      <w:r w:rsidR="005D78A9" w:rsidRPr="00DC2C46">
        <w:t>remaining eligible costs</w:t>
      </w:r>
      <w:r w:rsidR="004B655C" w:rsidRPr="00DC2C46">
        <w:t xml:space="preserve"> of an operation when a flat rate of up to 40% of eligible direct staff costs is used in the project (Article 56(1) CPR). If this flat rate </w:t>
      </w:r>
      <w:r w:rsidR="001C0AB3">
        <w:t>is</w:t>
      </w:r>
      <w:r w:rsidR="001C0AB3" w:rsidRPr="00DC2C46">
        <w:t xml:space="preserve"> </w:t>
      </w:r>
      <w:r w:rsidR="004B655C" w:rsidRPr="00DC2C46">
        <w:t xml:space="preserve">used, </w:t>
      </w:r>
      <w:r w:rsidR="00EA202A" w:rsidRPr="00DC2C46">
        <w:t xml:space="preserve">there will be only 2 cost categories in the project: staff costs and the remaining eligible costs. </w:t>
      </w:r>
    </w:p>
    <w:bookmarkEnd w:id="6"/>
    <w:p w14:paraId="39BE3405" w14:textId="77777777" w:rsidR="004B655C" w:rsidRPr="00DC2C46" w:rsidRDefault="004B655C" w:rsidP="004B655C">
      <w:pPr>
        <w:jc w:val="both"/>
      </w:pPr>
    </w:p>
    <w:p w14:paraId="30FD9C2D" w14:textId="02D09DC1" w:rsidR="00164D3A" w:rsidRPr="00DC2C46" w:rsidRDefault="00164D3A" w:rsidP="001107FF">
      <w:pPr>
        <w:jc w:val="both"/>
      </w:pPr>
    </w:p>
    <w:p w14:paraId="36790260" w14:textId="3F440EEE" w:rsidR="00140C03" w:rsidRPr="00DC2C46" w:rsidRDefault="00140C03" w:rsidP="00121242">
      <w:pPr>
        <w:rPr>
          <w:b/>
          <w:bCs/>
        </w:rPr>
      </w:pPr>
      <w:r w:rsidRPr="00DC2C46">
        <w:rPr>
          <w:b/>
          <w:bCs/>
        </w:rPr>
        <w:t xml:space="preserve">Unit costs &amp; Lump sums </w:t>
      </w:r>
    </w:p>
    <w:p w14:paraId="5B5CDA9D" w14:textId="77777777" w:rsidR="00140C03" w:rsidRPr="00DC2C46" w:rsidRDefault="00140C03" w:rsidP="00140C03">
      <w:pPr>
        <w:rPr>
          <w:b/>
        </w:rPr>
      </w:pPr>
    </w:p>
    <w:p w14:paraId="143BACA7" w14:textId="6F035FBC" w:rsidR="00140C03" w:rsidRPr="00DC2C46" w:rsidRDefault="00582125" w:rsidP="00140C03">
      <w:r w:rsidRPr="00DC2C46">
        <w:t>Office and administrative</w:t>
      </w:r>
      <w:r w:rsidR="00140C03" w:rsidRPr="00DC2C46">
        <w:t xml:space="preserve"> costs can also be </w:t>
      </w:r>
      <w:r w:rsidRPr="00DC2C46">
        <w:t xml:space="preserve">calculated </w:t>
      </w:r>
      <w:r w:rsidR="00140C03" w:rsidRPr="00DC2C46">
        <w:t>as unit costs</w:t>
      </w:r>
      <w:r w:rsidR="005244C8" w:rsidRPr="00DC2C46">
        <w:t xml:space="preserve"> (e.g.</w:t>
      </w:r>
      <w:r w:rsidR="00725E0F" w:rsidRPr="00DC2C46">
        <w:t>,</w:t>
      </w:r>
      <w:r w:rsidR="005244C8" w:rsidRPr="00DC2C46">
        <w:t xml:space="preserve"> short</w:t>
      </w:r>
      <w:r w:rsidR="00DC3DE5" w:rsidRPr="00DC2C46">
        <w:t>-</w:t>
      </w:r>
      <w:r w:rsidR="005244C8" w:rsidRPr="00DC2C46">
        <w:t>time office rental for a cross-border event)</w:t>
      </w:r>
      <w:r w:rsidR="00140C03" w:rsidRPr="00DC2C46">
        <w:t xml:space="preserve"> or lump sums</w:t>
      </w:r>
      <w:r w:rsidRPr="00DC2C46">
        <w:t xml:space="preserve"> (or part of them)</w:t>
      </w:r>
      <w:r w:rsidR="002062A4" w:rsidRPr="00DC2C46">
        <w:t>.</w:t>
      </w:r>
      <w:r w:rsidR="00140C03" w:rsidRPr="00DC2C46">
        <w:t xml:space="preserve"> </w:t>
      </w:r>
    </w:p>
    <w:p w14:paraId="06EC88C8" w14:textId="21A16337" w:rsidR="00645BF7" w:rsidRPr="00DC2C46" w:rsidRDefault="00645BF7" w:rsidP="008577A7">
      <w:pPr>
        <w:rPr>
          <w:rFonts w:ascii="Franklin Gothic Demi" w:hAnsi="Franklin Gothic Demi"/>
          <w:color w:val="007BA1" w:themeColor="accent2"/>
        </w:rPr>
      </w:pPr>
    </w:p>
    <w:p w14:paraId="4767F6C4" w14:textId="77777777" w:rsidR="008B25BC" w:rsidRPr="00DC2C46" w:rsidRDefault="008B25BC" w:rsidP="008577A7">
      <w:pPr>
        <w:rPr>
          <w:rFonts w:ascii="Franklin Gothic Demi" w:hAnsi="Franklin Gothic Demi"/>
          <w:color w:val="007BA1" w:themeColor="accent2"/>
        </w:rPr>
      </w:pPr>
    </w:p>
    <w:p w14:paraId="6A5A378A" w14:textId="070D1912" w:rsidR="003376AA" w:rsidRPr="00DC2C46" w:rsidRDefault="003376AA" w:rsidP="003376AA">
      <w:pPr>
        <w:rPr>
          <w:rFonts w:ascii="Franklin Gothic Demi" w:hAnsi="Franklin Gothic Demi"/>
          <w:color w:val="007BA1" w:themeColor="accent2"/>
        </w:rPr>
      </w:pPr>
      <w:r w:rsidRPr="00DC2C46">
        <w:rPr>
          <w:rFonts w:ascii="Franklin Gothic Demi" w:hAnsi="Franklin Gothic Demi"/>
          <w:color w:val="007BA1" w:themeColor="accent2"/>
        </w:rPr>
        <w:t xml:space="preserve">Audit trail </w:t>
      </w:r>
    </w:p>
    <w:p w14:paraId="3D8D7194" w14:textId="7CFCBCD1" w:rsidR="003376AA" w:rsidRPr="00DC2C46" w:rsidRDefault="003376AA" w:rsidP="003376AA">
      <w:pPr>
        <w:rPr>
          <w:rFonts w:ascii="Franklin Gothic Demi" w:hAnsi="Franklin Gothic Demi"/>
          <w:color w:val="007BA1" w:themeColor="accent2"/>
        </w:rPr>
      </w:pPr>
    </w:p>
    <w:p w14:paraId="164B2930" w14:textId="2C6FD9DD" w:rsidR="003376AA" w:rsidRPr="00DC2C46" w:rsidRDefault="003376AA" w:rsidP="002C597E">
      <w:pPr>
        <w:rPr>
          <w:b/>
          <w:bCs/>
        </w:rPr>
      </w:pPr>
      <w:r w:rsidRPr="00DC2C46">
        <w:rPr>
          <w:b/>
          <w:bCs/>
        </w:rPr>
        <w:t>Real costs</w:t>
      </w:r>
    </w:p>
    <w:p w14:paraId="5C77D527" w14:textId="45EEC8B5" w:rsidR="003376AA" w:rsidRPr="00DC2C46" w:rsidRDefault="003376AA" w:rsidP="0076533F"/>
    <w:p w14:paraId="7C391447" w14:textId="314A04D8" w:rsidR="003376AA" w:rsidRPr="00DC2C46" w:rsidRDefault="003376AA" w:rsidP="0076533F">
      <w:r w:rsidRPr="00DC2C46">
        <w:t xml:space="preserve">The following main documents must be available for control purposes: </w:t>
      </w:r>
    </w:p>
    <w:p w14:paraId="34CBE333" w14:textId="43D2FFF2" w:rsidR="003376AA" w:rsidRPr="00DC2C46" w:rsidRDefault="003376AA" w:rsidP="0076533F"/>
    <w:p w14:paraId="0CD7FBAA" w14:textId="1E4CCC95" w:rsidR="003376AA" w:rsidRPr="00DC2C46" w:rsidRDefault="00DD00B1" w:rsidP="00164D3A">
      <w:pPr>
        <w:pStyle w:val="ListParagraph"/>
        <w:numPr>
          <w:ilvl w:val="0"/>
          <w:numId w:val="24"/>
        </w:numPr>
      </w:pPr>
      <w:r w:rsidRPr="00DC2C46">
        <w:t>list of costs;</w:t>
      </w:r>
    </w:p>
    <w:p w14:paraId="54DE5DF5" w14:textId="0A4EF262" w:rsidR="003376AA" w:rsidRPr="00DC2C46" w:rsidRDefault="00DD00B1" w:rsidP="00164D3A">
      <w:pPr>
        <w:pStyle w:val="ListParagraph"/>
        <w:numPr>
          <w:ilvl w:val="0"/>
          <w:numId w:val="24"/>
        </w:numPr>
      </w:pPr>
      <w:r w:rsidRPr="00DC2C46">
        <w:t>paid invoices;</w:t>
      </w:r>
    </w:p>
    <w:p w14:paraId="73EB1EB9" w14:textId="52E7A6B2" w:rsidR="002C597E" w:rsidRPr="00DC2C46" w:rsidRDefault="003376AA" w:rsidP="00164D3A">
      <w:pPr>
        <w:pStyle w:val="ListParagraph"/>
        <w:numPr>
          <w:ilvl w:val="0"/>
          <w:numId w:val="24"/>
        </w:numPr>
      </w:pPr>
      <w:r w:rsidRPr="00DC2C46">
        <w:t>calculation method and pro</w:t>
      </w:r>
      <w:r w:rsidR="001C0AB3">
        <w:t>-</w:t>
      </w:r>
      <w:r w:rsidRPr="00DC2C46">
        <w:t>rata</w:t>
      </w:r>
      <w:r w:rsidR="00036E5B" w:rsidRPr="00DC2C46">
        <w:t xml:space="preserve"> calculation</w:t>
      </w:r>
      <w:r w:rsidRPr="00DC2C46">
        <w:t xml:space="preserve"> to justify </w:t>
      </w:r>
      <w:r w:rsidR="00582125" w:rsidRPr="00DC2C46">
        <w:t xml:space="preserve">office and administrative </w:t>
      </w:r>
      <w:r w:rsidRPr="00DC2C46">
        <w:t>costs reported as real costs</w:t>
      </w:r>
      <w:r w:rsidR="00DC3DE5" w:rsidRPr="00DC2C46">
        <w:t xml:space="preserve"> </w:t>
      </w:r>
      <w:r w:rsidR="00B27012" w:rsidRPr="00DC2C46">
        <w:t>(if applicable)</w:t>
      </w:r>
      <w:r w:rsidR="00565FD8" w:rsidRPr="00DC2C46">
        <w:t>;</w:t>
      </w:r>
    </w:p>
    <w:p w14:paraId="57F1BFDA" w14:textId="0A79BB47" w:rsidR="00645BF7" w:rsidRPr="00DC2C46" w:rsidRDefault="003376AA" w:rsidP="00584C1D">
      <w:pPr>
        <w:pStyle w:val="ListParagraph"/>
        <w:numPr>
          <w:ilvl w:val="0"/>
          <w:numId w:val="24"/>
        </w:numPr>
      </w:pPr>
      <w:r w:rsidRPr="00DC2C46">
        <w:t xml:space="preserve">proof of payment. </w:t>
      </w:r>
      <w:r w:rsidR="002C597E" w:rsidRPr="00DC2C46">
        <w:br/>
      </w:r>
    </w:p>
    <w:p w14:paraId="22B1990A" w14:textId="2EE6EB1F" w:rsidR="00C2413C" w:rsidRPr="00DC2C46" w:rsidRDefault="003376AA" w:rsidP="002C597E">
      <w:pPr>
        <w:rPr>
          <w:b/>
          <w:bCs/>
        </w:rPr>
      </w:pPr>
      <w:r w:rsidRPr="00DC2C46">
        <w:rPr>
          <w:b/>
          <w:bCs/>
        </w:rPr>
        <w:t>SCOs</w:t>
      </w:r>
    </w:p>
    <w:p w14:paraId="1248CCAF" w14:textId="77777777" w:rsidR="00760130" w:rsidRPr="00DC2C46" w:rsidRDefault="00760130" w:rsidP="008577A7"/>
    <w:p w14:paraId="098FB725" w14:textId="77777777" w:rsidR="002C597E" w:rsidRPr="00DC2C46" w:rsidRDefault="002C597E" w:rsidP="002C597E">
      <w:pPr>
        <w:jc w:val="both"/>
      </w:pPr>
      <w:bookmarkStart w:id="7" w:name="_Hlk78804423"/>
      <w:r w:rsidRPr="00DC2C46">
        <w:t>For the audit/ control of the correct application of the SCO, the following documents should be in place:</w:t>
      </w:r>
    </w:p>
    <w:p w14:paraId="6971CEAC" w14:textId="60ED3C08" w:rsidR="002C597E" w:rsidRPr="00DC2C46" w:rsidRDefault="00DC3DE5" w:rsidP="008C5B83">
      <w:pPr>
        <w:pStyle w:val="ListParagraph"/>
        <w:numPr>
          <w:ilvl w:val="0"/>
          <w:numId w:val="25"/>
        </w:numPr>
        <w:jc w:val="both"/>
      </w:pPr>
      <w:r w:rsidRPr="00DC2C46">
        <w:lastRenderedPageBreak/>
        <w:t>F</w:t>
      </w:r>
      <w:r w:rsidR="002C597E" w:rsidRPr="00DC2C46">
        <w:t>or flat rates: programme rules to verify that calculations are correct</w:t>
      </w:r>
      <w:r w:rsidR="00436D59" w:rsidRPr="00DC2C46">
        <w:t xml:space="preserve"> (% applied to </w:t>
      </w:r>
      <w:r w:rsidR="00203F42">
        <w:t>correct</w:t>
      </w:r>
      <w:r w:rsidR="00436D59" w:rsidRPr="00DC2C46">
        <w:t xml:space="preserve"> real staff cost amount)</w:t>
      </w:r>
      <w:r w:rsidR="002C597E" w:rsidRPr="00DC2C46">
        <w:t>; verification against double</w:t>
      </w:r>
      <w:r w:rsidR="00203F42">
        <w:t>-</w:t>
      </w:r>
      <w:r w:rsidR="002C597E" w:rsidRPr="00DC2C46">
        <w:t>financing</w:t>
      </w:r>
      <w:r w:rsidR="0086029D" w:rsidRPr="00DC2C46">
        <w:t xml:space="preserve"> (e.g.</w:t>
      </w:r>
      <w:r w:rsidR="001C0AB3">
        <w:t>,</w:t>
      </w:r>
      <w:r w:rsidR="0086029D" w:rsidRPr="00DC2C46">
        <w:t xml:space="preserve"> checking that costs covered by th</w:t>
      </w:r>
      <w:r w:rsidR="00436D59" w:rsidRPr="00DC2C46">
        <w:t>is cost cat</w:t>
      </w:r>
      <w:r w:rsidR="00DC2C46" w:rsidRPr="00DC2C46">
        <w:t>e</w:t>
      </w:r>
      <w:r w:rsidR="00436D59" w:rsidRPr="00DC2C46">
        <w:t>gory/th</w:t>
      </w:r>
      <w:r w:rsidR="0086029D" w:rsidRPr="00DC2C46">
        <w:t>e flat rate are not reported under another cost category)</w:t>
      </w:r>
      <w:r w:rsidRPr="00DC2C46">
        <w:t>.</w:t>
      </w:r>
    </w:p>
    <w:p w14:paraId="4E127A38" w14:textId="173909C8" w:rsidR="002C597E" w:rsidRPr="00DC2C46" w:rsidRDefault="00DC3DE5" w:rsidP="008C5B83">
      <w:pPr>
        <w:pStyle w:val="ListParagraph"/>
        <w:numPr>
          <w:ilvl w:val="0"/>
          <w:numId w:val="25"/>
        </w:numPr>
        <w:jc w:val="both"/>
      </w:pPr>
      <w:r w:rsidRPr="00DC2C46">
        <w:t>F</w:t>
      </w:r>
      <w:r w:rsidR="002C597E" w:rsidRPr="00DC2C46">
        <w:t>or unit costs: delivered outputs of the project</w:t>
      </w:r>
      <w:r w:rsidR="008D29CE">
        <w:t xml:space="preserve"> (if relevant)</w:t>
      </w:r>
      <w:r w:rsidR="002C597E" w:rsidRPr="00DC2C46">
        <w:t>; verification that the amount declared is justified by quantities; verification against double</w:t>
      </w:r>
      <w:r w:rsidR="00203F42">
        <w:t>-</w:t>
      </w:r>
      <w:r w:rsidR="002C597E" w:rsidRPr="00DC2C46">
        <w:t>financing.</w:t>
      </w:r>
    </w:p>
    <w:p w14:paraId="35E7991A" w14:textId="127D86B6" w:rsidR="002C597E" w:rsidRPr="00DC2C46" w:rsidRDefault="00DC3DE5" w:rsidP="008C5B83">
      <w:pPr>
        <w:pStyle w:val="ListParagraph"/>
        <w:numPr>
          <w:ilvl w:val="0"/>
          <w:numId w:val="25"/>
        </w:numPr>
        <w:jc w:val="both"/>
      </w:pPr>
      <w:r w:rsidRPr="00DC2C46">
        <w:t>F</w:t>
      </w:r>
      <w:r w:rsidR="002C597E" w:rsidRPr="00DC2C46">
        <w:t>or lump sums: delivered outputs of the project; criteria for the payment of the lump sum (payment triggers); verification against double</w:t>
      </w:r>
      <w:r w:rsidR="00203F42">
        <w:t>-</w:t>
      </w:r>
      <w:r w:rsidR="002C597E" w:rsidRPr="00DC2C46">
        <w:t>financing.</w:t>
      </w:r>
    </w:p>
    <w:bookmarkEnd w:id="7"/>
    <w:p w14:paraId="5EDE9939" w14:textId="6303BC09" w:rsidR="00924880" w:rsidRPr="00DC2C46" w:rsidRDefault="00924880" w:rsidP="0076533F"/>
    <w:p w14:paraId="0DE103F5" w14:textId="7507F413" w:rsidR="00C2413C" w:rsidRPr="00DC2C46" w:rsidRDefault="00F53BB7" w:rsidP="0076533F">
      <w:r w:rsidRPr="00DC2C46">
        <w:t xml:space="preserve">To find out more about the audit trail of </w:t>
      </w:r>
      <w:r w:rsidR="00924880" w:rsidRPr="00DC2C46">
        <w:t>SCOs</w:t>
      </w:r>
      <w:r w:rsidRPr="00DC2C46">
        <w:t xml:space="preserve">, check </w:t>
      </w:r>
      <w:r w:rsidR="001C0AB3">
        <w:t xml:space="preserve">out </w:t>
      </w:r>
      <w:r w:rsidR="00203F42">
        <w:t xml:space="preserve">the </w:t>
      </w:r>
      <w:r w:rsidR="00D921DF" w:rsidRPr="00DC2C46">
        <w:t>Interact</w:t>
      </w:r>
      <w:r w:rsidR="00140C03" w:rsidRPr="00DC2C46">
        <w:t xml:space="preserve"> </w:t>
      </w:r>
      <w:hyperlink r:id="rId13" w:anchor="1747-publication-qa-simplified-cost-options-interreg-programmes" w:history="1">
        <w:r w:rsidR="00140C03" w:rsidRPr="00DC2C46">
          <w:rPr>
            <w:rStyle w:val="Hyperlink"/>
          </w:rPr>
          <w:t>publication</w:t>
        </w:r>
      </w:hyperlink>
      <w:r w:rsidRPr="00DC2C46">
        <w:t xml:space="preserve"> on simplified cost options</w:t>
      </w:r>
      <w:r w:rsidR="00140C03" w:rsidRPr="00DC2C46">
        <w:t xml:space="preserve"> in </w:t>
      </w:r>
      <w:proofErr w:type="spellStart"/>
      <w:r w:rsidR="00140C03" w:rsidRPr="00DC2C46">
        <w:t>Interreg</w:t>
      </w:r>
      <w:proofErr w:type="spellEnd"/>
      <w:r w:rsidR="00140C03" w:rsidRPr="00DC2C46">
        <w:t xml:space="preserve"> programmes</w:t>
      </w:r>
      <w:r w:rsidRPr="00DC2C46">
        <w:t>.</w:t>
      </w:r>
    </w:p>
    <w:p w14:paraId="67D93946" w14:textId="77777777" w:rsidR="00230F29" w:rsidRPr="00DC2C46" w:rsidRDefault="00230F29" w:rsidP="0076533F"/>
    <w:p w14:paraId="16322085" w14:textId="3F08DA76" w:rsidR="00C2413C" w:rsidRPr="00DC2C46" w:rsidRDefault="00C2413C" w:rsidP="008577A7"/>
    <w:p w14:paraId="51B1C51F" w14:textId="4DBDF0B2" w:rsidR="008343B1" w:rsidRPr="00DC2C46" w:rsidRDefault="008343B1" w:rsidP="008577A7">
      <w:pPr>
        <w:rPr>
          <w:rFonts w:ascii="Franklin Gothic Demi" w:hAnsi="Franklin Gothic Demi"/>
          <w:color w:val="007BA1" w:themeColor="accent2"/>
        </w:rPr>
      </w:pPr>
      <w:r w:rsidRPr="00DC2C46">
        <w:rPr>
          <w:rFonts w:ascii="Franklin Gothic Demi" w:hAnsi="Franklin Gothic Demi"/>
          <w:color w:val="007BA1" w:themeColor="accent2"/>
        </w:rPr>
        <w:t>Point</w:t>
      </w:r>
      <w:r w:rsidR="00A37D8F">
        <w:rPr>
          <w:rFonts w:ascii="Franklin Gothic Demi" w:hAnsi="Franklin Gothic Demi"/>
          <w:color w:val="007BA1" w:themeColor="accent2"/>
        </w:rPr>
        <w:t>s</w:t>
      </w:r>
      <w:r w:rsidRPr="00DC2C46">
        <w:rPr>
          <w:rFonts w:ascii="Franklin Gothic Demi" w:hAnsi="Franklin Gothic Demi"/>
          <w:color w:val="007BA1" w:themeColor="accent2"/>
        </w:rPr>
        <w:t xml:space="preserve"> of attention</w:t>
      </w:r>
    </w:p>
    <w:p w14:paraId="27ED46FB" w14:textId="54C8D43D" w:rsidR="008343B1" w:rsidRPr="00DC2C46" w:rsidRDefault="008343B1" w:rsidP="008577A7"/>
    <w:p w14:paraId="378305D2" w14:textId="6D3B6FD0" w:rsidR="008343B1" w:rsidRPr="00DC2C46" w:rsidRDefault="001C0AB3" w:rsidP="00DC2C46">
      <w:pPr>
        <w:spacing w:after="80" w:line="300" w:lineRule="auto"/>
        <w:rPr>
          <w:rFonts w:cs="Arial"/>
          <w:szCs w:val="20"/>
        </w:rPr>
      </w:pPr>
      <w:bookmarkStart w:id="8" w:name="_Hlk95376945"/>
      <w:r>
        <w:rPr>
          <w:rFonts w:cs="Arial"/>
          <w:szCs w:val="20"/>
        </w:rPr>
        <w:t>If</w:t>
      </w:r>
      <w:r w:rsidRPr="00DC2C46">
        <w:rPr>
          <w:rFonts w:cs="Arial"/>
          <w:szCs w:val="20"/>
        </w:rPr>
        <w:t xml:space="preserve"> </w:t>
      </w:r>
      <w:r w:rsidR="008343B1" w:rsidRPr="00DC2C46">
        <w:rPr>
          <w:rFonts w:cs="Arial"/>
          <w:szCs w:val="20"/>
        </w:rPr>
        <w:t>a contract with an external expert include</w:t>
      </w:r>
      <w:r>
        <w:rPr>
          <w:rFonts w:cs="Arial"/>
          <w:szCs w:val="20"/>
        </w:rPr>
        <w:t>s</w:t>
      </w:r>
      <w:r w:rsidR="008343B1" w:rsidRPr="00DC2C46">
        <w:rPr>
          <w:rFonts w:cs="Arial"/>
          <w:szCs w:val="20"/>
        </w:rPr>
        <w:t xml:space="preserve"> administrati</w:t>
      </w:r>
      <w:r>
        <w:rPr>
          <w:rFonts w:cs="Arial"/>
          <w:szCs w:val="20"/>
        </w:rPr>
        <w:t>ve</w:t>
      </w:r>
      <w:r w:rsidR="008343B1" w:rsidRPr="00DC2C46">
        <w:rPr>
          <w:rFonts w:cs="Arial"/>
          <w:szCs w:val="20"/>
        </w:rPr>
        <w:t xml:space="preserve"> charges, these costs </w:t>
      </w:r>
      <w:r>
        <w:rPr>
          <w:rFonts w:cs="Arial"/>
          <w:szCs w:val="20"/>
        </w:rPr>
        <w:t>should be</w:t>
      </w:r>
      <w:r w:rsidRPr="00DC2C46">
        <w:rPr>
          <w:rFonts w:cs="Arial"/>
          <w:szCs w:val="20"/>
        </w:rPr>
        <w:t xml:space="preserve"> </w:t>
      </w:r>
      <w:r w:rsidR="008343B1" w:rsidRPr="00DC2C46">
        <w:rPr>
          <w:rFonts w:cs="Arial"/>
          <w:szCs w:val="20"/>
        </w:rPr>
        <w:t xml:space="preserve">included in the </w:t>
      </w:r>
      <w:r w:rsidR="00E77C85" w:rsidRPr="00DC2C46">
        <w:rPr>
          <w:rFonts w:cs="Arial"/>
          <w:szCs w:val="20"/>
        </w:rPr>
        <w:t>cost category</w:t>
      </w:r>
      <w:r w:rsidR="008343B1" w:rsidRPr="00DC2C46">
        <w:rPr>
          <w:rFonts w:cs="Arial"/>
          <w:szCs w:val="20"/>
        </w:rPr>
        <w:t xml:space="preserve"> “External expertise and services costs” </w:t>
      </w:r>
      <w:r>
        <w:rPr>
          <w:rFonts w:cs="Arial"/>
          <w:szCs w:val="20"/>
        </w:rPr>
        <w:t>(</w:t>
      </w:r>
      <w:r w:rsidR="008343B1" w:rsidRPr="00DC2C46">
        <w:rPr>
          <w:rFonts w:cs="Arial"/>
          <w:szCs w:val="20"/>
        </w:rPr>
        <w:t xml:space="preserve">as they are a part of the </w:t>
      </w:r>
      <w:r w:rsidR="00436D59" w:rsidRPr="00DC2C46">
        <w:rPr>
          <w:rFonts w:cs="Arial"/>
          <w:szCs w:val="20"/>
        </w:rPr>
        <w:t>extern</w:t>
      </w:r>
      <w:r w:rsidR="00E77C85" w:rsidRPr="00DC2C46">
        <w:rPr>
          <w:rFonts w:cs="Arial"/>
          <w:szCs w:val="20"/>
        </w:rPr>
        <w:t>a</w:t>
      </w:r>
      <w:r w:rsidR="00436D59" w:rsidRPr="00DC2C46">
        <w:rPr>
          <w:rFonts w:cs="Arial"/>
          <w:szCs w:val="20"/>
        </w:rPr>
        <w:t>l</w:t>
      </w:r>
      <w:r w:rsidR="00E77C85" w:rsidRPr="00DC2C46">
        <w:rPr>
          <w:rFonts w:cs="Arial"/>
          <w:szCs w:val="20"/>
        </w:rPr>
        <w:t xml:space="preserve"> </w:t>
      </w:r>
      <w:r w:rsidR="008343B1" w:rsidRPr="00DC2C46">
        <w:rPr>
          <w:rFonts w:cs="Arial"/>
          <w:szCs w:val="20"/>
        </w:rPr>
        <w:t>expertise contract</w:t>
      </w:r>
      <w:r>
        <w:rPr>
          <w:rFonts w:cs="Arial"/>
          <w:szCs w:val="20"/>
        </w:rPr>
        <w:t>)</w:t>
      </w:r>
      <w:r w:rsidR="008343B1" w:rsidRPr="00DC2C46">
        <w:rPr>
          <w:rFonts w:cs="Arial"/>
          <w:szCs w:val="20"/>
        </w:rPr>
        <w:t>.</w:t>
      </w:r>
    </w:p>
    <w:bookmarkEnd w:id="8"/>
    <w:p w14:paraId="7ECA29E8" w14:textId="77777777" w:rsidR="00565FD8" w:rsidRPr="00DC2C46" w:rsidRDefault="00565FD8" w:rsidP="00256C7D">
      <w:pPr>
        <w:rPr>
          <w:rFonts w:ascii="Franklin Gothic Demi" w:hAnsi="Franklin Gothic Demi"/>
          <w:color w:val="007BA1" w:themeColor="accent2"/>
        </w:rPr>
      </w:pPr>
    </w:p>
    <w:p w14:paraId="17FD871A" w14:textId="02B865DF" w:rsidR="00256C7D" w:rsidRPr="00DC2C46" w:rsidRDefault="00256C7D" w:rsidP="00256C7D">
      <w:pPr>
        <w:rPr>
          <w:rFonts w:ascii="Franklin Gothic Demi" w:hAnsi="Franklin Gothic Demi"/>
          <w:color w:val="007BA1" w:themeColor="accent2"/>
        </w:rPr>
      </w:pPr>
      <w:r w:rsidRPr="00DC2C46">
        <w:rPr>
          <w:rFonts w:ascii="Franklin Gothic Demi" w:hAnsi="Franklin Gothic Demi"/>
          <w:color w:val="007BA1" w:themeColor="accent2"/>
        </w:rPr>
        <w:t>HIT</w:t>
      </w:r>
      <w:r w:rsidR="002F0056">
        <w:rPr>
          <w:rStyle w:val="FootnoteReference"/>
        </w:rPr>
        <w:footnoteReference w:id="10"/>
      </w:r>
      <w:r w:rsidRPr="00DC2C46">
        <w:rPr>
          <w:rFonts w:ascii="Franklin Gothic Demi" w:hAnsi="Franklin Gothic Demi"/>
          <w:color w:val="007BA1" w:themeColor="accent2"/>
        </w:rPr>
        <w:t xml:space="preserve"> agreements</w:t>
      </w:r>
    </w:p>
    <w:p w14:paraId="7434B753" w14:textId="77777777" w:rsidR="00256C7D" w:rsidRPr="00DC2C46" w:rsidRDefault="00256C7D" w:rsidP="00256C7D">
      <w:pPr>
        <w:rPr>
          <w:rFonts w:ascii="Franklin Gothic Demi" w:hAnsi="Franklin Gothic Demi"/>
          <w:color w:val="007BA1" w:themeColor="accent2"/>
        </w:rPr>
      </w:pPr>
    </w:p>
    <w:p w14:paraId="2569E4EA" w14:textId="47A1DCDF" w:rsidR="00256C7D" w:rsidRPr="00DC2C46" w:rsidRDefault="00256C7D" w:rsidP="00256C7D">
      <w:r w:rsidRPr="00DC2C46">
        <w:t>For simplification reasons, the real cost option for</w:t>
      </w:r>
      <w:r w:rsidR="006C5E3D" w:rsidRPr="00DC2C46">
        <w:t xml:space="preserve"> the </w:t>
      </w:r>
      <w:r w:rsidR="00565FD8" w:rsidRPr="00DC2C46">
        <w:t>office and administrative</w:t>
      </w:r>
      <w:r w:rsidRPr="00DC2C46">
        <w:t xml:space="preserve"> costs </w:t>
      </w:r>
      <w:r w:rsidR="00565FD8" w:rsidRPr="00DC2C46">
        <w:t>is excluded</w:t>
      </w:r>
      <w:r w:rsidR="00203F42">
        <w:t>,</w:t>
      </w:r>
      <w:r w:rsidRPr="00DC2C46">
        <w:t xml:space="preserve"> and flat</w:t>
      </w:r>
      <w:r w:rsidR="001C0AB3">
        <w:t>-</w:t>
      </w:r>
      <w:r w:rsidRPr="00DC2C46">
        <w:t xml:space="preserve">rate financing at 15% of eligible </w:t>
      </w:r>
      <w:r w:rsidR="005244C8" w:rsidRPr="00DC2C46">
        <w:t>direct staff</w:t>
      </w:r>
      <w:r w:rsidRPr="00DC2C46">
        <w:t xml:space="preserve"> costs</w:t>
      </w:r>
      <w:r w:rsidR="003B3E88" w:rsidRPr="00DC2C46">
        <w:t xml:space="preserve"> </w:t>
      </w:r>
      <w:r w:rsidR="001C0AB3">
        <w:t>is the only option provided</w:t>
      </w:r>
      <w:r w:rsidRPr="00DC2C46">
        <w:t>.</w:t>
      </w:r>
    </w:p>
    <w:p w14:paraId="28C468FD" w14:textId="513282D2" w:rsidR="00565FD8" w:rsidRPr="00DC2C46" w:rsidRDefault="00565FD8" w:rsidP="00256C7D"/>
    <w:p w14:paraId="305B18AE" w14:textId="3AF8DB81" w:rsidR="00185FE3" w:rsidRPr="00DC2C46" w:rsidRDefault="00185FE3" w:rsidP="00185FE3">
      <w:pPr>
        <w:spacing w:line="240" w:lineRule="auto"/>
      </w:pPr>
      <w:r w:rsidRPr="00DC2C46">
        <w:t>Due to its limitations and difficulties in assessment and implementation, HIT agreed not to use in-kind contribution</w:t>
      </w:r>
      <w:r w:rsidR="001C0AB3">
        <w:t>s</w:t>
      </w:r>
      <w:r w:rsidRPr="00DC2C46">
        <w:t xml:space="preserve"> as part of jointly</w:t>
      </w:r>
      <w:r w:rsidR="00203F42">
        <w:t>-</w:t>
      </w:r>
      <w:r w:rsidRPr="00DC2C46">
        <w:t>developed rules (and, therefore, documents).</w:t>
      </w:r>
    </w:p>
    <w:p w14:paraId="31CE9BC3" w14:textId="77777777" w:rsidR="00185FE3" w:rsidRPr="00DC2C46" w:rsidRDefault="00185FE3" w:rsidP="00185FE3">
      <w:pPr>
        <w:spacing w:line="240" w:lineRule="auto"/>
      </w:pPr>
    </w:p>
    <w:p w14:paraId="19D1968C" w14:textId="6004F64A" w:rsidR="00185FE3" w:rsidRPr="00DC2C46" w:rsidRDefault="00185FE3" w:rsidP="00185FE3">
      <w:r w:rsidRPr="00DC2C46">
        <w:t>There are no further agreements for this cost category according to HIT</w:t>
      </w:r>
      <w:r w:rsidR="002F0056">
        <w:t>.</w:t>
      </w:r>
    </w:p>
    <w:p w14:paraId="38E5AC52" w14:textId="7A72A979" w:rsidR="00171122" w:rsidRPr="00DC2C46" w:rsidRDefault="00171122" w:rsidP="008577A7"/>
    <w:p w14:paraId="1BDC72DB" w14:textId="77777777" w:rsidR="008B25BC" w:rsidRPr="00DC2C46" w:rsidRDefault="008B25BC" w:rsidP="008577A7"/>
    <w:p w14:paraId="53329A93" w14:textId="475965F4" w:rsidR="00414F96" w:rsidRPr="00DC2C46" w:rsidRDefault="00414F96" w:rsidP="008577A7">
      <w:r w:rsidRPr="00DC2C46">
        <w:rPr>
          <w:rFonts w:ascii="Franklin Gothic Demi" w:hAnsi="Franklin Gothic Demi"/>
          <w:color w:val="007BA1" w:themeColor="accent2"/>
        </w:rPr>
        <w:t>Other/</w:t>
      </w:r>
      <w:r w:rsidR="008D5CE5" w:rsidRPr="00DC2C46">
        <w:rPr>
          <w:rFonts w:ascii="Franklin Gothic Demi" w:hAnsi="Franklin Gothic Demi"/>
          <w:color w:val="007BA1" w:themeColor="accent2"/>
        </w:rPr>
        <w:t xml:space="preserve"> </w:t>
      </w:r>
      <w:r w:rsidRPr="00DC2C46">
        <w:rPr>
          <w:rFonts w:ascii="Franklin Gothic Demi" w:hAnsi="Franklin Gothic Demi"/>
          <w:color w:val="007BA1" w:themeColor="accent2"/>
        </w:rPr>
        <w:t>Programme</w:t>
      </w:r>
      <w:r w:rsidR="00565FD8" w:rsidRPr="00DC2C46">
        <w:rPr>
          <w:rFonts w:ascii="Franklin Gothic Demi" w:hAnsi="Franklin Gothic Demi"/>
          <w:color w:val="007BA1" w:themeColor="accent2"/>
        </w:rPr>
        <w:t>-</w:t>
      </w:r>
      <w:r w:rsidRPr="00DC2C46">
        <w:rPr>
          <w:rFonts w:ascii="Franklin Gothic Demi" w:hAnsi="Franklin Gothic Demi"/>
          <w:color w:val="007BA1" w:themeColor="accent2"/>
        </w:rPr>
        <w:t>specific</w:t>
      </w:r>
      <w:r w:rsidRPr="00DC2C46">
        <w:t xml:space="preserve"> </w:t>
      </w:r>
      <w:r w:rsidR="005704BB" w:rsidRPr="00DC2C46">
        <w:rPr>
          <w:rFonts w:ascii="Franklin Gothic Demi" w:hAnsi="Franklin Gothic Demi"/>
          <w:color w:val="007BA1" w:themeColor="accent2"/>
        </w:rPr>
        <w:t>information</w:t>
      </w:r>
    </w:p>
    <w:p w14:paraId="5467329C" w14:textId="3AB4FFCD" w:rsidR="00414F96" w:rsidRPr="00DC2C46" w:rsidRDefault="00414F96" w:rsidP="008577A7"/>
    <w:p w14:paraId="4CC620DB" w14:textId="08C62204" w:rsidR="00414F96" w:rsidRPr="00DC2C46" w:rsidRDefault="00414F96" w:rsidP="008577A7">
      <w:r w:rsidRPr="00DC2C46">
        <w:t>n/a</w:t>
      </w:r>
    </w:p>
    <w:sectPr w:rsidR="00414F96" w:rsidRPr="00DC2C46" w:rsidSect="00A95128">
      <w:footerReference w:type="default" r:id="rId14"/>
      <w:headerReference w:type="first" r:id="rId15"/>
      <w:footerReference w:type="first" r:id="rId16"/>
      <w:pgSz w:w="11900" w:h="16840"/>
      <w:pgMar w:top="2835" w:right="1871" w:bottom="1985" w:left="1418" w:header="1077" w:footer="737"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4F1F432" w16cid:durableId="25AF55AB"/>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916EB2" w14:textId="77777777" w:rsidR="005A43A4" w:rsidRDefault="005A43A4" w:rsidP="00474F51">
      <w:r>
        <w:separator/>
      </w:r>
    </w:p>
  </w:endnote>
  <w:endnote w:type="continuationSeparator" w:id="0">
    <w:p w14:paraId="2D326D9F" w14:textId="77777777" w:rsidR="005A43A4" w:rsidRDefault="005A43A4" w:rsidP="00474F51">
      <w:r>
        <w:continuationSeparator/>
      </w:r>
    </w:p>
  </w:endnote>
  <w:endnote w:type="continuationNotice" w:id="1">
    <w:p w14:paraId="72AB59D2" w14:textId="77777777" w:rsidR="005A43A4" w:rsidRDefault="005A43A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Franklin Gothic Book">
    <w:panose1 w:val="020B0503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Demi">
    <w:panose1 w:val="020B0703020102020204"/>
    <w:charset w:val="00"/>
    <w:family w:val="swiss"/>
    <w:pitch w:val="variable"/>
    <w:sig w:usb0="00000287" w:usb1="00000000" w:usb2="00000000" w:usb3="00000000" w:csb0="0000009F" w:csb1="00000000"/>
  </w:font>
  <w:font w:name="HGSoeiKakugothicUB">
    <w:charset w:val="80"/>
    <w:family w:val="modern"/>
    <w:pitch w:val="fixed"/>
    <w:sig w:usb0="E00002FF" w:usb1="2AC7EDFE" w:usb2="00000012" w:usb3="00000000" w:csb0="00020001" w:csb1="00000000"/>
  </w:font>
  <w:font w:name="HGGothicE">
    <w:charset w:val="80"/>
    <w:family w:val="modern"/>
    <w:pitch w:val="fixed"/>
    <w:sig w:usb0="E00002FF" w:usb1="2AC7EDFE" w:usb2="00000012" w:usb3="00000000" w:csb0="00020001" w:csb1="00000000"/>
  </w:font>
  <w:font w:name="Arial">
    <w:panose1 w:val="020B0604020202020204"/>
    <w:charset w:val="00"/>
    <w:family w:val="swiss"/>
    <w:pitch w:val="variable"/>
    <w:sig w:usb0="E0002EFF" w:usb1="C000785B" w:usb2="00000009" w:usb3="00000000" w:csb0="000001FF" w:csb1="00000000"/>
  </w:font>
  <w:font w:name="Franklin Gothic Medium">
    <w:panose1 w:val="020B06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946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469"/>
    </w:tblGrid>
    <w:tr w:rsidR="00497071" w14:paraId="5FE30FA3" w14:textId="77777777" w:rsidTr="000A6C31">
      <w:trPr>
        <w:trHeight w:val="420"/>
      </w:trPr>
      <w:tc>
        <w:tcPr>
          <w:tcW w:w="9514" w:type="dxa"/>
          <w:vAlign w:val="bottom"/>
        </w:tcPr>
        <w:p w14:paraId="30E1C22D" w14:textId="53524BC2" w:rsidR="00497071" w:rsidRDefault="00497071" w:rsidP="00497071">
          <w:pPr>
            <w:pStyle w:val="Footer"/>
          </w:pPr>
          <w:r>
            <w:fldChar w:fldCharType="begin"/>
          </w:r>
          <w:r>
            <w:instrText xml:space="preserve"> PAGE  \* MERGEFORMAT </w:instrText>
          </w:r>
          <w:r>
            <w:fldChar w:fldCharType="separate"/>
          </w:r>
          <w:r w:rsidR="00462335">
            <w:rPr>
              <w:noProof/>
            </w:rPr>
            <w:t>2</w:t>
          </w:r>
          <w:r>
            <w:fldChar w:fldCharType="end"/>
          </w:r>
          <w:r>
            <w:t xml:space="preserve"> / </w:t>
          </w:r>
          <w:r w:rsidR="00DB06DF">
            <w:rPr>
              <w:noProof/>
            </w:rPr>
            <w:fldChar w:fldCharType="begin"/>
          </w:r>
          <w:r w:rsidR="00DB06DF">
            <w:rPr>
              <w:noProof/>
            </w:rPr>
            <w:instrText xml:space="preserve"> NUMPAGES  \* MERGEFORMAT </w:instrText>
          </w:r>
          <w:r w:rsidR="00DB06DF">
            <w:rPr>
              <w:noProof/>
            </w:rPr>
            <w:fldChar w:fldCharType="separate"/>
          </w:r>
          <w:r w:rsidR="00462335">
            <w:rPr>
              <w:noProof/>
            </w:rPr>
            <w:t>5</w:t>
          </w:r>
          <w:r w:rsidR="00DB06DF">
            <w:rPr>
              <w:noProof/>
            </w:rPr>
            <w:fldChar w:fldCharType="end"/>
          </w:r>
        </w:p>
      </w:tc>
    </w:tr>
  </w:tbl>
  <w:p w14:paraId="24DBD182" w14:textId="77777777" w:rsidR="00AD479F" w:rsidRDefault="00AD479F" w:rsidP="00497071"/>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FA289F" w14:textId="77777777" w:rsidR="00313D79" w:rsidRDefault="003A3232" w:rsidP="00BB6130">
    <w:pPr>
      <w:pStyle w:val="Footer"/>
    </w:pPr>
    <w:r>
      <w:rPr>
        <w:noProof/>
        <w:lang w:val="en-US"/>
      </w:rPr>
      <w:drawing>
        <wp:anchor distT="0" distB="0" distL="114300" distR="114300" simplePos="0" relativeHeight="251658241" behindDoc="0" locked="0" layoutInCell="1" allowOverlap="1" wp14:anchorId="22B77E51" wp14:editId="7475B780">
          <wp:simplePos x="0" y="0"/>
          <wp:positionH relativeFrom="margin">
            <wp:posOffset>4032250</wp:posOffset>
          </wp:positionH>
          <wp:positionV relativeFrom="bottomMargin">
            <wp:posOffset>107950</wp:posOffset>
          </wp:positionV>
          <wp:extent cx="1965600" cy="489600"/>
          <wp:effectExtent l="0" t="0" r="0" b="0"/>
          <wp:wrapTopAndBottom/>
          <wp:docPr id="16"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ridge + ERDF Sentence_RGB_54,617 mm_300 dpi.tif"/>
                  <pic:cNvPicPr/>
                </pic:nvPicPr>
                <pic:blipFill>
                  <a:blip r:embed="rId1">
                    <a:extLst>
                      <a:ext uri="{28A0092B-C50C-407E-A947-70E740481C1C}">
                        <a14:useLocalDpi xmlns:a14="http://schemas.microsoft.com/office/drawing/2010/main" val="0"/>
                      </a:ext>
                    </a:extLst>
                  </a:blip>
                  <a:stretch>
                    <a:fillRect/>
                  </a:stretch>
                </pic:blipFill>
                <pic:spPr>
                  <a:xfrm>
                    <a:off x="0" y="0"/>
                    <a:ext cx="1965600" cy="4896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7F30F1" w14:textId="77777777" w:rsidR="005A43A4" w:rsidRDefault="005A43A4" w:rsidP="00474F51">
      <w:r>
        <w:separator/>
      </w:r>
    </w:p>
  </w:footnote>
  <w:footnote w:type="continuationSeparator" w:id="0">
    <w:p w14:paraId="08F9A5C0" w14:textId="77777777" w:rsidR="005A43A4" w:rsidRDefault="005A43A4" w:rsidP="00474F51">
      <w:r>
        <w:continuationSeparator/>
      </w:r>
    </w:p>
  </w:footnote>
  <w:footnote w:type="continuationNotice" w:id="1">
    <w:p w14:paraId="17D5FA66" w14:textId="77777777" w:rsidR="005A43A4" w:rsidRDefault="005A43A4">
      <w:pPr>
        <w:spacing w:line="240" w:lineRule="auto"/>
      </w:pPr>
    </w:p>
  </w:footnote>
  <w:footnote w:id="2">
    <w:p w14:paraId="2BF319EA" w14:textId="0EC013E5" w:rsidR="006C5E3D" w:rsidRDefault="006C5E3D" w:rsidP="002F0056">
      <w:pPr>
        <w:pStyle w:val="FootnoteText"/>
      </w:pPr>
      <w:r>
        <w:rPr>
          <w:rStyle w:val="FootnoteReference"/>
        </w:rPr>
        <w:footnoteRef/>
      </w:r>
      <w:r>
        <w:t xml:space="preserve"> </w:t>
      </w:r>
      <w:r w:rsidRPr="00547207">
        <w:t xml:space="preserve">Guidance provided in this fact sheet takes account of </w:t>
      </w:r>
      <w:r w:rsidR="00203F42">
        <w:t xml:space="preserve">the </w:t>
      </w:r>
      <w:r w:rsidRPr="00547207">
        <w:t>provisions of the regulatory framework 20</w:t>
      </w:r>
      <w:r>
        <w:t>21</w:t>
      </w:r>
      <w:r w:rsidRPr="00547207">
        <w:t>-202</w:t>
      </w:r>
      <w:r>
        <w:t>7</w:t>
      </w:r>
      <w:r w:rsidRPr="00547207">
        <w:t xml:space="preserve"> (in particular</w:t>
      </w:r>
      <w:r>
        <w:t>,</w:t>
      </w:r>
      <w:r w:rsidRPr="00547207">
        <w:t xml:space="preserve"> rules on eligibility of expenditure for cooperation programmes set up in the </w:t>
      </w:r>
      <w:proofErr w:type="spellStart"/>
      <w:r>
        <w:t>Interreg</w:t>
      </w:r>
      <w:proofErr w:type="spellEnd"/>
      <w:r w:rsidRPr="00547207">
        <w:t xml:space="preserve"> Regulation</w:t>
      </w:r>
      <w:r>
        <w:t xml:space="preserve"> 2021/1059 </w:t>
      </w:r>
      <w:bookmarkStart w:id="1" w:name="_Hlk78802636"/>
      <w:r>
        <w:t xml:space="preserve">and </w:t>
      </w:r>
      <w:r w:rsidR="00E71303">
        <w:t>Common Provision Regulation (</w:t>
      </w:r>
      <w:r>
        <w:t>CPR</w:t>
      </w:r>
      <w:r w:rsidR="00E71303">
        <w:t>)</w:t>
      </w:r>
      <w:r>
        <w:t xml:space="preserve"> 2021/1060</w:t>
      </w:r>
      <w:bookmarkEnd w:id="1"/>
      <w:r>
        <w:t>)</w:t>
      </w:r>
      <w:r w:rsidRPr="00547207">
        <w:t xml:space="preserve"> and practices in </w:t>
      </w:r>
      <w:r>
        <w:t xml:space="preserve">use by </w:t>
      </w:r>
      <w:proofErr w:type="spellStart"/>
      <w:r>
        <w:t>Interreg</w:t>
      </w:r>
      <w:proofErr w:type="spellEnd"/>
      <w:r>
        <w:t xml:space="preserve"> programmes in </w:t>
      </w:r>
      <w:r w:rsidR="00A90877">
        <w:t xml:space="preserve">the </w:t>
      </w:r>
      <w:r>
        <w:t>2014-2020</w:t>
      </w:r>
      <w:r w:rsidR="00A90877">
        <w:t xml:space="preserve"> period</w:t>
      </w:r>
      <w:r w:rsidRPr="00547207">
        <w:t>. The fact sheet is by no means a legally</w:t>
      </w:r>
      <w:r w:rsidR="00203F42">
        <w:t>-</w:t>
      </w:r>
      <w:r w:rsidRPr="00547207">
        <w:t>binding document.</w:t>
      </w:r>
    </w:p>
  </w:footnote>
  <w:footnote w:id="3">
    <w:p w14:paraId="19C3DFC4" w14:textId="68A505CA" w:rsidR="00EC42A8" w:rsidRPr="00EC42A8" w:rsidRDefault="00EC42A8" w:rsidP="002F0056">
      <w:pPr>
        <w:pStyle w:val="FootnoteText"/>
      </w:pPr>
      <w:r>
        <w:rPr>
          <w:rStyle w:val="FootnoteReference"/>
        </w:rPr>
        <w:footnoteRef/>
      </w:r>
      <w:r>
        <w:t xml:space="preserve">Currently available for </w:t>
      </w:r>
      <w:r w:rsidR="008B0A85">
        <w:t xml:space="preserve">the </w:t>
      </w:r>
      <w:r>
        <w:t>2014-2020 period, to be updated in 2022.</w:t>
      </w:r>
    </w:p>
  </w:footnote>
  <w:footnote w:id="4">
    <w:p w14:paraId="1A012082" w14:textId="252234FD" w:rsidR="00163BEF" w:rsidRDefault="00163BEF" w:rsidP="002F0056">
      <w:pPr>
        <w:pStyle w:val="FootnoteText"/>
      </w:pPr>
      <w:r>
        <w:rPr>
          <w:rStyle w:val="FootnoteReference"/>
        </w:rPr>
        <w:footnoteRef/>
      </w:r>
      <w:r>
        <w:t xml:space="preserve"> The </w:t>
      </w:r>
      <w:r w:rsidR="00645BF7">
        <w:t>monitoring c</w:t>
      </w:r>
      <w:r w:rsidRPr="00163BEF">
        <w:t>ommittee of the programme decide</w:t>
      </w:r>
      <w:r w:rsidR="00A0701A">
        <w:t>s</w:t>
      </w:r>
      <w:r w:rsidRPr="00163BEF">
        <w:t xml:space="preserve"> on </w:t>
      </w:r>
      <w:r w:rsidR="00A0701A">
        <w:t>the</w:t>
      </w:r>
      <w:r w:rsidRPr="00163BEF">
        <w:t xml:space="preserve"> reimbursement option</w:t>
      </w:r>
      <w:r w:rsidR="00323DD9">
        <w:t>(s)</w:t>
      </w:r>
      <w:r w:rsidRPr="00163BEF">
        <w:t xml:space="preserve"> and set</w:t>
      </w:r>
      <w:r w:rsidR="00A0701A">
        <w:t>s</w:t>
      </w:r>
      <w:r w:rsidRPr="00163BEF">
        <w:t xml:space="preserve"> it at the programme level</w:t>
      </w:r>
      <w:r w:rsidR="00203F42">
        <w:t>;</w:t>
      </w:r>
      <w:r w:rsidRPr="00163BEF">
        <w:t xml:space="preserve"> e.g.</w:t>
      </w:r>
      <w:r w:rsidR="00523FA8">
        <w:t>,</w:t>
      </w:r>
      <w:r w:rsidRPr="00163BEF">
        <w:t xml:space="preserve"> some programmes will finance </w:t>
      </w:r>
      <w:r w:rsidR="0066148E">
        <w:t xml:space="preserve">the </w:t>
      </w:r>
      <w:r w:rsidR="00A0701A">
        <w:t>office and administrative</w:t>
      </w:r>
      <w:r w:rsidRPr="00163BEF">
        <w:t xml:space="preserve"> costs based on a flat rate only.</w:t>
      </w:r>
    </w:p>
  </w:footnote>
  <w:footnote w:id="5">
    <w:p w14:paraId="5404F1DF" w14:textId="6E574E2E" w:rsidR="006E3536" w:rsidRPr="006E3536" w:rsidRDefault="006E3536" w:rsidP="002F0056">
      <w:pPr>
        <w:pStyle w:val="FootnoteText"/>
      </w:pPr>
      <w:r>
        <w:rPr>
          <w:rStyle w:val="FootnoteReference"/>
        </w:rPr>
        <w:footnoteRef/>
      </w:r>
      <w:r>
        <w:t xml:space="preserve"> </w:t>
      </w:r>
      <w:r w:rsidRPr="0037546B">
        <w:rPr>
          <w:lang w:val="en-US"/>
        </w:rPr>
        <w:t xml:space="preserve">The allocation methodology should be in line with the general accounting policy of the partner </w:t>
      </w:r>
      <w:proofErr w:type="spellStart"/>
      <w:r w:rsidRPr="0037546B">
        <w:rPr>
          <w:lang w:val="en-US"/>
        </w:rPr>
        <w:t>organisation</w:t>
      </w:r>
      <w:proofErr w:type="spellEnd"/>
      <w:r w:rsidR="00203F42">
        <w:rPr>
          <w:lang w:val="en-US"/>
        </w:rPr>
        <w:t>;</w:t>
      </w:r>
      <w:r w:rsidRPr="0037546B">
        <w:rPr>
          <w:lang w:val="en-US"/>
        </w:rPr>
        <w:t xml:space="preserve"> e.g.</w:t>
      </w:r>
      <w:r>
        <w:rPr>
          <w:lang w:val="en-US"/>
        </w:rPr>
        <w:t>,</w:t>
      </w:r>
      <w:r w:rsidRPr="0037546B">
        <w:rPr>
          <w:lang w:val="en-US"/>
        </w:rPr>
        <w:t xml:space="preserve"> allocation of</w:t>
      </w:r>
      <w:r w:rsidR="00A0701A">
        <w:rPr>
          <w:lang w:val="en-US"/>
        </w:rPr>
        <w:t xml:space="preserve"> office and administrative</w:t>
      </w:r>
      <w:r w:rsidRPr="0037546B">
        <w:rPr>
          <w:lang w:val="en-US"/>
        </w:rPr>
        <w:t xml:space="preserve"> costs to the project based on a percentage of </w:t>
      </w:r>
      <w:r w:rsidR="00A0701A">
        <w:rPr>
          <w:lang w:val="en-US"/>
        </w:rPr>
        <w:t>staff</w:t>
      </w:r>
      <w:r w:rsidR="00A0701A" w:rsidRPr="0037546B">
        <w:rPr>
          <w:lang w:val="en-US"/>
        </w:rPr>
        <w:t xml:space="preserve"> </w:t>
      </w:r>
      <w:r w:rsidRPr="0037546B">
        <w:rPr>
          <w:lang w:val="en-US"/>
        </w:rPr>
        <w:t>costs.</w:t>
      </w:r>
    </w:p>
  </w:footnote>
  <w:footnote w:id="6">
    <w:p w14:paraId="6C9926CE" w14:textId="5E6CFEC2" w:rsidR="00713BA0" w:rsidRPr="00713BA0" w:rsidRDefault="00713BA0" w:rsidP="002F0056">
      <w:pPr>
        <w:pStyle w:val="FootnoteText"/>
      </w:pPr>
      <w:r>
        <w:rPr>
          <w:rStyle w:val="FootnoteReference"/>
        </w:rPr>
        <w:footnoteRef/>
      </w:r>
      <w:r>
        <w:t xml:space="preserve"> </w:t>
      </w:r>
      <w:r w:rsidR="00B1178D">
        <w:t xml:space="preserve">According to the </w:t>
      </w:r>
      <w:r>
        <w:t xml:space="preserve">  </w:t>
      </w:r>
      <w:hyperlink r:id="rId1" w:anchor="3155-repository-collection-interreg-scos-2014-2020-programming-period" w:history="1">
        <w:r w:rsidRPr="00713BA0">
          <w:rPr>
            <w:rStyle w:val="Hyperlink"/>
          </w:rPr>
          <w:t xml:space="preserve">Collection of </w:t>
        </w:r>
        <w:proofErr w:type="spellStart"/>
        <w:r w:rsidRPr="00713BA0">
          <w:rPr>
            <w:rStyle w:val="Hyperlink"/>
          </w:rPr>
          <w:t>Interreg</w:t>
        </w:r>
        <w:proofErr w:type="spellEnd"/>
        <w:r w:rsidRPr="00713BA0">
          <w:rPr>
            <w:rStyle w:val="Hyperlink"/>
          </w:rPr>
          <w:t xml:space="preserve"> SCOs in the 2014-2020 programming period</w:t>
        </w:r>
      </w:hyperlink>
      <w:r w:rsidR="00B1178D">
        <w:rPr>
          <w:rStyle w:val="Hyperlink"/>
        </w:rPr>
        <w:t>.</w:t>
      </w:r>
    </w:p>
  </w:footnote>
  <w:footnote w:id="7">
    <w:p w14:paraId="3848DBF7" w14:textId="5D24E552" w:rsidR="00DB06DF" w:rsidRDefault="00DB06DF" w:rsidP="002F0056">
      <w:pPr>
        <w:pStyle w:val="FootnoteText"/>
      </w:pPr>
      <w:r>
        <w:rPr>
          <w:rStyle w:val="FootnoteReference"/>
        </w:rPr>
        <w:footnoteRef/>
      </w:r>
      <w:r>
        <w:t xml:space="preserve"> As provided in Article</w:t>
      </w:r>
      <w:r w:rsidR="003E02D6">
        <w:t>s</w:t>
      </w:r>
      <w:r>
        <w:t xml:space="preserve"> </w:t>
      </w:r>
      <w:r w:rsidR="00B7185C">
        <w:t>54</w:t>
      </w:r>
      <w:r w:rsidR="003E02D6">
        <w:t xml:space="preserve"> &amp; 56</w:t>
      </w:r>
      <w:r w:rsidR="001632BB">
        <w:t xml:space="preserve"> </w:t>
      </w:r>
      <w:r>
        <w:t xml:space="preserve">of </w:t>
      </w:r>
      <w:r w:rsidR="00B1178D">
        <w:t>CPR</w:t>
      </w:r>
      <w:r w:rsidR="004B655C">
        <w:t>.</w:t>
      </w:r>
      <w:r w:rsidR="00B1178D">
        <w:t xml:space="preserve"> </w:t>
      </w:r>
    </w:p>
  </w:footnote>
  <w:footnote w:id="8">
    <w:p w14:paraId="3C2E048A" w14:textId="3E695763" w:rsidR="00382B9E" w:rsidRDefault="00382B9E" w:rsidP="002F0056">
      <w:pPr>
        <w:pStyle w:val="FootnoteText"/>
      </w:pPr>
      <w:r>
        <w:rPr>
          <w:rStyle w:val="FootnoteReference"/>
        </w:rPr>
        <w:footnoteRef/>
      </w:r>
      <w:r>
        <w:t xml:space="preserve"> </w:t>
      </w:r>
      <w:r w:rsidR="00517AB3">
        <w:t xml:space="preserve">Where “up to” is used in off-the-shelf flat rates, a programme can decide to use a lower rate without an obligation to develop a calculation methodology and justification of a lower rate. </w:t>
      </w:r>
      <w:r w:rsidR="00203F42">
        <w:t>However, a</w:t>
      </w:r>
      <w:r w:rsidR="00517AB3">
        <w:t xml:space="preserve"> principle of equal treatment should be kept</w:t>
      </w:r>
      <w:r w:rsidR="00203F42">
        <w:t>.</w:t>
      </w:r>
    </w:p>
  </w:footnote>
  <w:footnote w:id="9">
    <w:p w14:paraId="67355901" w14:textId="09E4789E" w:rsidR="00503808" w:rsidRPr="001B0C96" w:rsidRDefault="00503808" w:rsidP="002F0056">
      <w:pPr>
        <w:pStyle w:val="FootnoteText"/>
        <w:rPr>
          <w:lang w:val="en-US"/>
        </w:rPr>
      </w:pPr>
      <w:r>
        <w:rPr>
          <w:rStyle w:val="FootnoteReference"/>
        </w:rPr>
        <w:footnoteRef/>
      </w:r>
      <w:r>
        <w:t xml:space="preserve"> </w:t>
      </w:r>
      <w:r w:rsidR="00203F42">
        <w:t>I</w:t>
      </w:r>
      <w:r w:rsidRPr="001B0C96">
        <w:t>n accordance with Article 67(5)(a) of Regulation (EU) No 1303/2013</w:t>
      </w:r>
      <w:r w:rsidR="004B655C">
        <w:t>.</w:t>
      </w:r>
    </w:p>
  </w:footnote>
  <w:footnote w:id="10">
    <w:p w14:paraId="7728C418" w14:textId="190B4956" w:rsidR="002F0056" w:rsidRPr="00AA5356" w:rsidRDefault="002F0056" w:rsidP="002F0056">
      <w:pPr>
        <w:pStyle w:val="FootnoteText"/>
        <w:rPr>
          <w:lang w:val="en-US"/>
        </w:rPr>
      </w:pPr>
      <w:r>
        <w:rPr>
          <w:rStyle w:val="FootnoteReference"/>
        </w:rPr>
        <w:footnoteRef/>
      </w:r>
      <w:r>
        <w:t xml:space="preserve"> HIT – Harmonised Implementation Tools.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3F6FA4" w14:textId="77777777" w:rsidR="00313D79" w:rsidRDefault="003A3232">
    <w:pPr>
      <w:pStyle w:val="Header"/>
    </w:pPr>
    <w:r>
      <w:rPr>
        <w:noProof/>
        <w:lang w:val="en-US"/>
      </w:rPr>
      <w:drawing>
        <wp:anchor distT="0" distB="0" distL="114300" distR="114300" simplePos="0" relativeHeight="251658240" behindDoc="0" locked="0" layoutInCell="1" allowOverlap="1" wp14:anchorId="398B2F7D" wp14:editId="2BA98DF3">
          <wp:simplePos x="0" y="0"/>
          <wp:positionH relativeFrom="margin">
            <wp:posOffset>4036060</wp:posOffset>
          </wp:positionH>
          <wp:positionV relativeFrom="topMargin">
            <wp:posOffset>615950</wp:posOffset>
          </wp:positionV>
          <wp:extent cx="1965600" cy="313200"/>
          <wp:effectExtent l="0" t="0" r="0" b="0"/>
          <wp:wrapTopAndBottom/>
          <wp:docPr id="15"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NTERACT_EN_RGB_54,617 mm_300 dpi.tif"/>
                  <pic:cNvPicPr/>
                </pic:nvPicPr>
                <pic:blipFill>
                  <a:blip r:embed="rId1">
                    <a:extLst>
                      <a:ext uri="{28A0092B-C50C-407E-A947-70E740481C1C}">
                        <a14:useLocalDpi xmlns:a14="http://schemas.microsoft.com/office/drawing/2010/main" val="0"/>
                      </a:ext>
                    </a:extLst>
                  </a:blip>
                  <a:stretch>
                    <a:fillRect/>
                  </a:stretch>
                </pic:blipFill>
                <pic:spPr>
                  <a:xfrm>
                    <a:off x="0" y="0"/>
                    <a:ext cx="1965600" cy="3132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E01E2"/>
    <w:multiLevelType w:val="hybridMultilevel"/>
    <w:tmpl w:val="F3E67DBA"/>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8FA1E6F"/>
    <w:multiLevelType w:val="hybridMultilevel"/>
    <w:tmpl w:val="ADD8B422"/>
    <w:lvl w:ilvl="0" w:tplc="8CC03BC6">
      <w:numFmt w:val="bullet"/>
      <w:lvlText w:val="-"/>
      <w:lvlJc w:val="left"/>
      <w:pPr>
        <w:ind w:left="720" w:hanging="360"/>
      </w:pPr>
      <w:rPr>
        <w:rFonts w:ascii="Franklin Gothic Book" w:eastAsiaTheme="minorHAnsi" w:hAnsi="Franklin Gothic Book"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CB236AD"/>
    <w:multiLevelType w:val="hybridMultilevel"/>
    <w:tmpl w:val="90B4AC18"/>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 w15:restartNumberingAfterBreak="0">
    <w:nsid w:val="151B5CE8"/>
    <w:multiLevelType w:val="hybridMultilevel"/>
    <w:tmpl w:val="051446E6"/>
    <w:lvl w:ilvl="0" w:tplc="D82471A4">
      <w:start w:val="1"/>
      <w:numFmt w:val="bullet"/>
      <w:lvlText w:val="-"/>
      <w:lvlJc w:val="left"/>
      <w:pPr>
        <w:ind w:left="720" w:hanging="360"/>
      </w:pPr>
      <w:rPr>
        <w:rFonts w:ascii="Franklin Gothic Book" w:eastAsiaTheme="minorHAnsi" w:hAnsi="Franklin Gothic Book"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AC24D4D"/>
    <w:multiLevelType w:val="hybridMultilevel"/>
    <w:tmpl w:val="B6C66AFA"/>
    <w:lvl w:ilvl="0" w:tplc="040B000F">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5" w15:restartNumberingAfterBreak="0">
    <w:nsid w:val="1D68660A"/>
    <w:multiLevelType w:val="hybridMultilevel"/>
    <w:tmpl w:val="C94AB7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1E863D30"/>
    <w:multiLevelType w:val="hybridMultilevel"/>
    <w:tmpl w:val="42BEFE4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EAC5C65"/>
    <w:multiLevelType w:val="hybridMultilevel"/>
    <w:tmpl w:val="CB1EF8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F8F70BB"/>
    <w:multiLevelType w:val="multilevel"/>
    <w:tmpl w:val="E5DA6DDA"/>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01B5746"/>
    <w:multiLevelType w:val="hybridMultilevel"/>
    <w:tmpl w:val="D8ACE1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2CB7582"/>
    <w:multiLevelType w:val="hybridMultilevel"/>
    <w:tmpl w:val="DBC6EE6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3287BFC"/>
    <w:multiLevelType w:val="hybridMultilevel"/>
    <w:tmpl w:val="7D5CB38E"/>
    <w:lvl w:ilvl="0" w:tplc="3B5EEF14">
      <w:start w:val="63"/>
      <w:numFmt w:val="bullet"/>
      <w:lvlText w:val="-"/>
      <w:lvlJc w:val="left"/>
      <w:pPr>
        <w:ind w:left="720" w:hanging="360"/>
      </w:pPr>
      <w:rPr>
        <w:rFonts w:ascii="Franklin Gothic Book" w:eastAsiaTheme="minorHAnsi" w:hAnsi="Franklin Gothic Book"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3493686"/>
    <w:multiLevelType w:val="hybridMultilevel"/>
    <w:tmpl w:val="DAA6958A"/>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3" w15:restartNumberingAfterBreak="0">
    <w:nsid w:val="33521E7D"/>
    <w:multiLevelType w:val="multilevel"/>
    <w:tmpl w:val="F3E67DB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3C6A6982"/>
    <w:multiLevelType w:val="hybridMultilevel"/>
    <w:tmpl w:val="E5DA6DDA"/>
    <w:lvl w:ilvl="0" w:tplc="04070001">
      <w:start w:val="1"/>
      <w:numFmt w:val="bullet"/>
      <w:lvlText w:val=""/>
      <w:lvlJc w:val="left"/>
      <w:pPr>
        <w:ind w:left="720" w:hanging="360"/>
      </w:pPr>
      <w:rPr>
        <w:rFonts w:ascii="Symbol" w:hAnsi="Symbol"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47A42628"/>
    <w:multiLevelType w:val="hybridMultilevel"/>
    <w:tmpl w:val="5B66F540"/>
    <w:lvl w:ilvl="0" w:tplc="5EFA2A76">
      <w:numFmt w:val="bullet"/>
      <w:lvlText w:val="-"/>
      <w:lvlJc w:val="left"/>
      <w:pPr>
        <w:ind w:left="1776" w:hanging="360"/>
      </w:pPr>
      <w:rPr>
        <w:rFonts w:ascii="Franklin Gothic Book" w:eastAsiaTheme="minorHAnsi" w:hAnsi="Franklin Gothic Book" w:cstheme="minorBidi" w:hint="default"/>
      </w:rPr>
    </w:lvl>
    <w:lvl w:ilvl="1" w:tplc="040B0003" w:tentative="1">
      <w:start w:val="1"/>
      <w:numFmt w:val="bullet"/>
      <w:lvlText w:val="o"/>
      <w:lvlJc w:val="left"/>
      <w:pPr>
        <w:ind w:left="2496" w:hanging="360"/>
      </w:pPr>
      <w:rPr>
        <w:rFonts w:ascii="Courier New" w:hAnsi="Courier New" w:cs="Courier New" w:hint="default"/>
      </w:rPr>
    </w:lvl>
    <w:lvl w:ilvl="2" w:tplc="040B0005" w:tentative="1">
      <w:start w:val="1"/>
      <w:numFmt w:val="bullet"/>
      <w:lvlText w:val=""/>
      <w:lvlJc w:val="left"/>
      <w:pPr>
        <w:ind w:left="3216" w:hanging="360"/>
      </w:pPr>
      <w:rPr>
        <w:rFonts w:ascii="Wingdings" w:hAnsi="Wingdings" w:hint="default"/>
      </w:rPr>
    </w:lvl>
    <w:lvl w:ilvl="3" w:tplc="040B0001" w:tentative="1">
      <w:start w:val="1"/>
      <w:numFmt w:val="bullet"/>
      <w:lvlText w:val=""/>
      <w:lvlJc w:val="left"/>
      <w:pPr>
        <w:ind w:left="3936" w:hanging="360"/>
      </w:pPr>
      <w:rPr>
        <w:rFonts w:ascii="Symbol" w:hAnsi="Symbol" w:hint="default"/>
      </w:rPr>
    </w:lvl>
    <w:lvl w:ilvl="4" w:tplc="040B0003" w:tentative="1">
      <w:start w:val="1"/>
      <w:numFmt w:val="bullet"/>
      <w:lvlText w:val="o"/>
      <w:lvlJc w:val="left"/>
      <w:pPr>
        <w:ind w:left="4656" w:hanging="360"/>
      </w:pPr>
      <w:rPr>
        <w:rFonts w:ascii="Courier New" w:hAnsi="Courier New" w:cs="Courier New" w:hint="default"/>
      </w:rPr>
    </w:lvl>
    <w:lvl w:ilvl="5" w:tplc="040B0005" w:tentative="1">
      <w:start w:val="1"/>
      <w:numFmt w:val="bullet"/>
      <w:lvlText w:val=""/>
      <w:lvlJc w:val="left"/>
      <w:pPr>
        <w:ind w:left="5376" w:hanging="360"/>
      </w:pPr>
      <w:rPr>
        <w:rFonts w:ascii="Wingdings" w:hAnsi="Wingdings" w:hint="default"/>
      </w:rPr>
    </w:lvl>
    <w:lvl w:ilvl="6" w:tplc="040B0001" w:tentative="1">
      <w:start w:val="1"/>
      <w:numFmt w:val="bullet"/>
      <w:lvlText w:val=""/>
      <w:lvlJc w:val="left"/>
      <w:pPr>
        <w:ind w:left="6096" w:hanging="360"/>
      </w:pPr>
      <w:rPr>
        <w:rFonts w:ascii="Symbol" w:hAnsi="Symbol" w:hint="default"/>
      </w:rPr>
    </w:lvl>
    <w:lvl w:ilvl="7" w:tplc="040B0003" w:tentative="1">
      <w:start w:val="1"/>
      <w:numFmt w:val="bullet"/>
      <w:lvlText w:val="o"/>
      <w:lvlJc w:val="left"/>
      <w:pPr>
        <w:ind w:left="6816" w:hanging="360"/>
      </w:pPr>
      <w:rPr>
        <w:rFonts w:ascii="Courier New" w:hAnsi="Courier New" w:cs="Courier New" w:hint="default"/>
      </w:rPr>
    </w:lvl>
    <w:lvl w:ilvl="8" w:tplc="040B0005" w:tentative="1">
      <w:start w:val="1"/>
      <w:numFmt w:val="bullet"/>
      <w:lvlText w:val=""/>
      <w:lvlJc w:val="left"/>
      <w:pPr>
        <w:ind w:left="7536" w:hanging="360"/>
      </w:pPr>
      <w:rPr>
        <w:rFonts w:ascii="Wingdings" w:hAnsi="Wingdings" w:hint="default"/>
      </w:rPr>
    </w:lvl>
  </w:abstractNum>
  <w:abstractNum w:abstractNumId="16" w15:restartNumberingAfterBreak="0">
    <w:nsid w:val="4D4F1DB3"/>
    <w:multiLevelType w:val="hybridMultilevel"/>
    <w:tmpl w:val="0EFC446C"/>
    <w:lvl w:ilvl="0" w:tplc="5EFA2A76">
      <w:numFmt w:val="bullet"/>
      <w:lvlText w:val="-"/>
      <w:lvlJc w:val="left"/>
      <w:pPr>
        <w:ind w:left="1776" w:hanging="360"/>
      </w:pPr>
      <w:rPr>
        <w:rFonts w:ascii="Franklin Gothic Book" w:eastAsiaTheme="minorHAnsi" w:hAnsi="Franklin Gothic Book" w:cstheme="minorBidi" w:hint="default"/>
      </w:rPr>
    </w:lvl>
    <w:lvl w:ilvl="1" w:tplc="040B0003" w:tentative="1">
      <w:start w:val="1"/>
      <w:numFmt w:val="bullet"/>
      <w:lvlText w:val="o"/>
      <w:lvlJc w:val="left"/>
      <w:pPr>
        <w:ind w:left="2496" w:hanging="360"/>
      </w:pPr>
      <w:rPr>
        <w:rFonts w:ascii="Courier New" w:hAnsi="Courier New" w:cs="Courier New" w:hint="default"/>
      </w:rPr>
    </w:lvl>
    <w:lvl w:ilvl="2" w:tplc="040B0005" w:tentative="1">
      <w:start w:val="1"/>
      <w:numFmt w:val="bullet"/>
      <w:lvlText w:val=""/>
      <w:lvlJc w:val="left"/>
      <w:pPr>
        <w:ind w:left="3216" w:hanging="360"/>
      </w:pPr>
      <w:rPr>
        <w:rFonts w:ascii="Wingdings" w:hAnsi="Wingdings" w:hint="default"/>
      </w:rPr>
    </w:lvl>
    <w:lvl w:ilvl="3" w:tplc="040B0001" w:tentative="1">
      <w:start w:val="1"/>
      <w:numFmt w:val="bullet"/>
      <w:lvlText w:val=""/>
      <w:lvlJc w:val="left"/>
      <w:pPr>
        <w:ind w:left="3936" w:hanging="360"/>
      </w:pPr>
      <w:rPr>
        <w:rFonts w:ascii="Symbol" w:hAnsi="Symbol" w:hint="default"/>
      </w:rPr>
    </w:lvl>
    <w:lvl w:ilvl="4" w:tplc="040B0003" w:tentative="1">
      <w:start w:val="1"/>
      <w:numFmt w:val="bullet"/>
      <w:lvlText w:val="o"/>
      <w:lvlJc w:val="left"/>
      <w:pPr>
        <w:ind w:left="4656" w:hanging="360"/>
      </w:pPr>
      <w:rPr>
        <w:rFonts w:ascii="Courier New" w:hAnsi="Courier New" w:cs="Courier New" w:hint="default"/>
      </w:rPr>
    </w:lvl>
    <w:lvl w:ilvl="5" w:tplc="040B0005" w:tentative="1">
      <w:start w:val="1"/>
      <w:numFmt w:val="bullet"/>
      <w:lvlText w:val=""/>
      <w:lvlJc w:val="left"/>
      <w:pPr>
        <w:ind w:left="5376" w:hanging="360"/>
      </w:pPr>
      <w:rPr>
        <w:rFonts w:ascii="Wingdings" w:hAnsi="Wingdings" w:hint="default"/>
      </w:rPr>
    </w:lvl>
    <w:lvl w:ilvl="6" w:tplc="040B0001" w:tentative="1">
      <w:start w:val="1"/>
      <w:numFmt w:val="bullet"/>
      <w:lvlText w:val=""/>
      <w:lvlJc w:val="left"/>
      <w:pPr>
        <w:ind w:left="6096" w:hanging="360"/>
      </w:pPr>
      <w:rPr>
        <w:rFonts w:ascii="Symbol" w:hAnsi="Symbol" w:hint="default"/>
      </w:rPr>
    </w:lvl>
    <w:lvl w:ilvl="7" w:tplc="040B0003" w:tentative="1">
      <w:start w:val="1"/>
      <w:numFmt w:val="bullet"/>
      <w:lvlText w:val="o"/>
      <w:lvlJc w:val="left"/>
      <w:pPr>
        <w:ind w:left="6816" w:hanging="360"/>
      </w:pPr>
      <w:rPr>
        <w:rFonts w:ascii="Courier New" w:hAnsi="Courier New" w:cs="Courier New" w:hint="default"/>
      </w:rPr>
    </w:lvl>
    <w:lvl w:ilvl="8" w:tplc="040B0005" w:tentative="1">
      <w:start w:val="1"/>
      <w:numFmt w:val="bullet"/>
      <w:lvlText w:val=""/>
      <w:lvlJc w:val="left"/>
      <w:pPr>
        <w:ind w:left="7536" w:hanging="360"/>
      </w:pPr>
      <w:rPr>
        <w:rFonts w:ascii="Wingdings" w:hAnsi="Wingdings" w:hint="default"/>
      </w:rPr>
    </w:lvl>
  </w:abstractNum>
  <w:abstractNum w:abstractNumId="17" w15:restartNumberingAfterBreak="0">
    <w:nsid w:val="516428E9"/>
    <w:multiLevelType w:val="hybridMultilevel"/>
    <w:tmpl w:val="3F7AAEBA"/>
    <w:lvl w:ilvl="0" w:tplc="651E923E">
      <w:numFmt w:val="bullet"/>
      <w:lvlText w:val="-"/>
      <w:lvlJc w:val="left"/>
      <w:pPr>
        <w:ind w:left="720" w:hanging="360"/>
      </w:pPr>
      <w:rPr>
        <w:rFonts w:ascii="Franklin Gothic Demi" w:eastAsiaTheme="minorHAnsi" w:hAnsi="Franklin Gothic Dem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A0529E2"/>
    <w:multiLevelType w:val="hybridMultilevel"/>
    <w:tmpl w:val="5E8CB4AE"/>
    <w:lvl w:ilvl="0" w:tplc="64EE7BFE">
      <w:start w:val="1"/>
      <w:numFmt w:val="bullet"/>
      <w:lvlText w:val="-"/>
      <w:lvlJc w:val="left"/>
      <w:pPr>
        <w:ind w:left="720" w:hanging="360"/>
      </w:pPr>
      <w:rPr>
        <w:rFonts w:ascii="Franklin Gothic Demi" w:eastAsiaTheme="minorHAnsi" w:hAnsi="Franklin Gothic Dem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1124A6E"/>
    <w:multiLevelType w:val="hybridMultilevel"/>
    <w:tmpl w:val="7CEA8652"/>
    <w:lvl w:ilvl="0" w:tplc="040B000F">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20" w15:restartNumberingAfterBreak="0">
    <w:nsid w:val="65E42A03"/>
    <w:multiLevelType w:val="hybridMultilevel"/>
    <w:tmpl w:val="E5FA65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649539A"/>
    <w:multiLevelType w:val="hybridMultilevel"/>
    <w:tmpl w:val="0F6847B6"/>
    <w:lvl w:ilvl="0" w:tplc="04090001">
      <w:start w:val="1"/>
      <w:numFmt w:val="bullet"/>
      <w:lvlText w:val=""/>
      <w:lvlJc w:val="left"/>
      <w:pPr>
        <w:ind w:left="720" w:hanging="360"/>
      </w:pPr>
      <w:rPr>
        <w:rFonts w:ascii="Symbol" w:hAnsi="Symbol"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22" w15:restartNumberingAfterBreak="0">
    <w:nsid w:val="67EB7B19"/>
    <w:multiLevelType w:val="hybridMultilevel"/>
    <w:tmpl w:val="F3E67DBA"/>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69E2507A"/>
    <w:multiLevelType w:val="hybridMultilevel"/>
    <w:tmpl w:val="4C523ECE"/>
    <w:lvl w:ilvl="0" w:tplc="5EFA2A76">
      <w:numFmt w:val="bullet"/>
      <w:lvlText w:val="-"/>
      <w:lvlJc w:val="left"/>
      <w:pPr>
        <w:ind w:left="1776" w:hanging="360"/>
      </w:pPr>
      <w:rPr>
        <w:rFonts w:ascii="Franklin Gothic Book" w:eastAsiaTheme="minorHAnsi" w:hAnsi="Franklin Gothic Book" w:cstheme="minorBidi"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4" w15:restartNumberingAfterBreak="0">
    <w:nsid w:val="75DE2975"/>
    <w:multiLevelType w:val="hybridMultilevel"/>
    <w:tmpl w:val="38C8A72A"/>
    <w:lvl w:ilvl="0" w:tplc="040B000F">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25" w15:restartNumberingAfterBreak="0">
    <w:nsid w:val="77886941"/>
    <w:multiLevelType w:val="hybridMultilevel"/>
    <w:tmpl w:val="4AE6BC84"/>
    <w:lvl w:ilvl="0" w:tplc="04090001">
      <w:start w:val="1"/>
      <w:numFmt w:val="bullet"/>
      <w:lvlText w:val=""/>
      <w:lvlJc w:val="left"/>
      <w:pPr>
        <w:ind w:left="774" w:hanging="360"/>
      </w:pPr>
      <w:rPr>
        <w:rFonts w:ascii="Symbol" w:hAnsi="Symbol"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26" w15:restartNumberingAfterBreak="0">
    <w:nsid w:val="798F4022"/>
    <w:multiLevelType w:val="hybridMultilevel"/>
    <w:tmpl w:val="41BE9FE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9B43AF6"/>
    <w:multiLevelType w:val="hybridMultilevel"/>
    <w:tmpl w:val="FC10987C"/>
    <w:lvl w:ilvl="0" w:tplc="040B000F">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28" w15:restartNumberingAfterBreak="0">
    <w:nsid w:val="7B164010"/>
    <w:multiLevelType w:val="multilevel"/>
    <w:tmpl w:val="F3E67DB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7EB257D5"/>
    <w:multiLevelType w:val="hybridMultilevel"/>
    <w:tmpl w:val="B7B06384"/>
    <w:lvl w:ilvl="0" w:tplc="5EFA2A76">
      <w:numFmt w:val="bullet"/>
      <w:lvlText w:val="-"/>
      <w:lvlJc w:val="left"/>
      <w:pPr>
        <w:ind w:left="1776" w:hanging="360"/>
      </w:pPr>
      <w:rPr>
        <w:rFonts w:ascii="Franklin Gothic Book" w:eastAsiaTheme="minorHAnsi" w:hAnsi="Franklin Gothic Book" w:cstheme="minorBidi"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num w:numId="1">
    <w:abstractNumId w:val="0"/>
  </w:num>
  <w:num w:numId="2">
    <w:abstractNumId w:val="13"/>
  </w:num>
  <w:num w:numId="3">
    <w:abstractNumId w:val="22"/>
  </w:num>
  <w:num w:numId="4">
    <w:abstractNumId w:val="14"/>
  </w:num>
  <w:num w:numId="5">
    <w:abstractNumId w:val="28"/>
  </w:num>
  <w:num w:numId="6">
    <w:abstractNumId w:val="8"/>
  </w:num>
  <w:num w:numId="7">
    <w:abstractNumId w:val="6"/>
  </w:num>
  <w:num w:numId="8">
    <w:abstractNumId w:val="2"/>
  </w:num>
  <w:num w:numId="9">
    <w:abstractNumId w:val="16"/>
  </w:num>
  <w:num w:numId="10">
    <w:abstractNumId w:val="15"/>
  </w:num>
  <w:num w:numId="11">
    <w:abstractNumId w:val="19"/>
  </w:num>
  <w:num w:numId="12">
    <w:abstractNumId w:val="4"/>
  </w:num>
  <w:num w:numId="13">
    <w:abstractNumId w:val="29"/>
  </w:num>
  <w:num w:numId="14">
    <w:abstractNumId w:val="23"/>
  </w:num>
  <w:num w:numId="15">
    <w:abstractNumId w:val="27"/>
  </w:num>
  <w:num w:numId="16">
    <w:abstractNumId w:val="24"/>
  </w:num>
  <w:num w:numId="17">
    <w:abstractNumId w:val="10"/>
  </w:num>
  <w:num w:numId="18">
    <w:abstractNumId w:val="26"/>
  </w:num>
  <w:num w:numId="19">
    <w:abstractNumId w:val="12"/>
  </w:num>
  <w:num w:numId="20">
    <w:abstractNumId w:val="1"/>
  </w:num>
  <w:num w:numId="21">
    <w:abstractNumId w:val="18"/>
  </w:num>
  <w:num w:numId="22">
    <w:abstractNumId w:val="17"/>
  </w:num>
  <w:num w:numId="23">
    <w:abstractNumId w:val="3"/>
  </w:num>
  <w:num w:numId="24">
    <w:abstractNumId w:val="21"/>
  </w:num>
  <w:num w:numId="25">
    <w:abstractNumId w:val="7"/>
  </w:num>
  <w:num w:numId="26">
    <w:abstractNumId w:val="20"/>
  </w:num>
  <w:num w:numId="27">
    <w:abstractNumId w:val="9"/>
  </w:num>
  <w:num w:numId="28">
    <w:abstractNumId w:val="25"/>
  </w:num>
  <w:num w:numId="29">
    <w:abstractNumId w:val="11"/>
  </w:num>
  <w:num w:numId="3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trackRevisions/>
  <w:defaultTabStop w:val="708"/>
  <w:hyphenationZone w:val="425"/>
  <w:drawingGridHorizontalSpacing w:val="107"/>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5B1E"/>
    <w:rsid w:val="00000788"/>
    <w:rsid w:val="00000D88"/>
    <w:rsid w:val="0001638E"/>
    <w:rsid w:val="0002122F"/>
    <w:rsid w:val="000224D9"/>
    <w:rsid w:val="00036E5B"/>
    <w:rsid w:val="0004256E"/>
    <w:rsid w:val="00043688"/>
    <w:rsid w:val="0004536B"/>
    <w:rsid w:val="0004596A"/>
    <w:rsid w:val="000623CC"/>
    <w:rsid w:val="00091AD9"/>
    <w:rsid w:val="00097195"/>
    <w:rsid w:val="000A22B4"/>
    <w:rsid w:val="000A6C31"/>
    <w:rsid w:val="000B19BE"/>
    <w:rsid w:val="000C0BF0"/>
    <w:rsid w:val="000D0911"/>
    <w:rsid w:val="000F673D"/>
    <w:rsid w:val="00107D0C"/>
    <w:rsid w:val="0011078F"/>
    <w:rsid w:val="001107FF"/>
    <w:rsid w:val="00111503"/>
    <w:rsid w:val="0012071B"/>
    <w:rsid w:val="00121242"/>
    <w:rsid w:val="00122784"/>
    <w:rsid w:val="00130A80"/>
    <w:rsid w:val="00132721"/>
    <w:rsid w:val="0013320A"/>
    <w:rsid w:val="00140C03"/>
    <w:rsid w:val="00144B05"/>
    <w:rsid w:val="001450AE"/>
    <w:rsid w:val="001632BB"/>
    <w:rsid w:val="00163BEF"/>
    <w:rsid w:val="00164D3A"/>
    <w:rsid w:val="00171122"/>
    <w:rsid w:val="00177963"/>
    <w:rsid w:val="00180B08"/>
    <w:rsid w:val="00185FE3"/>
    <w:rsid w:val="00191725"/>
    <w:rsid w:val="00193016"/>
    <w:rsid w:val="001A19C5"/>
    <w:rsid w:val="001A40A6"/>
    <w:rsid w:val="001A5B1E"/>
    <w:rsid w:val="001A6E75"/>
    <w:rsid w:val="001A7F75"/>
    <w:rsid w:val="001B0C96"/>
    <w:rsid w:val="001B3397"/>
    <w:rsid w:val="001B6059"/>
    <w:rsid w:val="001C0AB3"/>
    <w:rsid w:val="001C7957"/>
    <w:rsid w:val="001F54AC"/>
    <w:rsid w:val="002034DC"/>
    <w:rsid w:val="00203F42"/>
    <w:rsid w:val="002062A4"/>
    <w:rsid w:val="00230F29"/>
    <w:rsid w:val="0023501B"/>
    <w:rsid w:val="00251921"/>
    <w:rsid w:val="00256C7D"/>
    <w:rsid w:val="002773B8"/>
    <w:rsid w:val="002811B0"/>
    <w:rsid w:val="00286626"/>
    <w:rsid w:val="002920A3"/>
    <w:rsid w:val="002A5B12"/>
    <w:rsid w:val="002B47A2"/>
    <w:rsid w:val="002B7A9F"/>
    <w:rsid w:val="002C0965"/>
    <w:rsid w:val="002C597E"/>
    <w:rsid w:val="002D1FDB"/>
    <w:rsid w:val="002D5B4C"/>
    <w:rsid w:val="002D7BE7"/>
    <w:rsid w:val="002E068C"/>
    <w:rsid w:val="002E59DF"/>
    <w:rsid w:val="002F0056"/>
    <w:rsid w:val="002F3E2F"/>
    <w:rsid w:val="002F5EDA"/>
    <w:rsid w:val="00300BAD"/>
    <w:rsid w:val="00307720"/>
    <w:rsid w:val="00313D79"/>
    <w:rsid w:val="00316A28"/>
    <w:rsid w:val="00322553"/>
    <w:rsid w:val="00323DD9"/>
    <w:rsid w:val="00332228"/>
    <w:rsid w:val="003376AA"/>
    <w:rsid w:val="0034026F"/>
    <w:rsid w:val="00345724"/>
    <w:rsid w:val="00350351"/>
    <w:rsid w:val="00355CCA"/>
    <w:rsid w:val="0037546B"/>
    <w:rsid w:val="00382B9E"/>
    <w:rsid w:val="003915D1"/>
    <w:rsid w:val="00395718"/>
    <w:rsid w:val="003A05DF"/>
    <w:rsid w:val="003A2371"/>
    <w:rsid w:val="003A3232"/>
    <w:rsid w:val="003B27F6"/>
    <w:rsid w:val="003B3E88"/>
    <w:rsid w:val="003B75F2"/>
    <w:rsid w:val="003C55D6"/>
    <w:rsid w:val="003E02D6"/>
    <w:rsid w:val="003E0C87"/>
    <w:rsid w:val="003F3076"/>
    <w:rsid w:val="003F7A63"/>
    <w:rsid w:val="0040014C"/>
    <w:rsid w:val="00403BB4"/>
    <w:rsid w:val="0040406D"/>
    <w:rsid w:val="00404170"/>
    <w:rsid w:val="00414F96"/>
    <w:rsid w:val="00417832"/>
    <w:rsid w:val="0043551F"/>
    <w:rsid w:val="00436D59"/>
    <w:rsid w:val="00437110"/>
    <w:rsid w:val="00442D74"/>
    <w:rsid w:val="00455D80"/>
    <w:rsid w:val="0046189C"/>
    <w:rsid w:val="00462335"/>
    <w:rsid w:val="004717F5"/>
    <w:rsid w:val="00474F51"/>
    <w:rsid w:val="00485231"/>
    <w:rsid w:val="004917DB"/>
    <w:rsid w:val="0049483D"/>
    <w:rsid w:val="00497071"/>
    <w:rsid w:val="004A36CE"/>
    <w:rsid w:val="004A38A6"/>
    <w:rsid w:val="004B655C"/>
    <w:rsid w:val="004C27BA"/>
    <w:rsid w:val="00502F62"/>
    <w:rsid w:val="00503808"/>
    <w:rsid w:val="00504949"/>
    <w:rsid w:val="00517AB3"/>
    <w:rsid w:val="00523FA8"/>
    <w:rsid w:val="005244C8"/>
    <w:rsid w:val="00524C9E"/>
    <w:rsid w:val="00536CEC"/>
    <w:rsid w:val="005414BF"/>
    <w:rsid w:val="00541721"/>
    <w:rsid w:val="0054515F"/>
    <w:rsid w:val="00547207"/>
    <w:rsid w:val="005538A8"/>
    <w:rsid w:val="00562DD6"/>
    <w:rsid w:val="00565FD8"/>
    <w:rsid w:val="005704BB"/>
    <w:rsid w:val="00580BF5"/>
    <w:rsid w:val="00581BAC"/>
    <w:rsid w:val="00582125"/>
    <w:rsid w:val="00584C1D"/>
    <w:rsid w:val="0059405C"/>
    <w:rsid w:val="005945AA"/>
    <w:rsid w:val="005A43A4"/>
    <w:rsid w:val="005A62A0"/>
    <w:rsid w:val="005A72C4"/>
    <w:rsid w:val="005B04C6"/>
    <w:rsid w:val="005D097D"/>
    <w:rsid w:val="005D0ACB"/>
    <w:rsid w:val="005D78A9"/>
    <w:rsid w:val="005E4BA4"/>
    <w:rsid w:val="00604CBF"/>
    <w:rsid w:val="006115F6"/>
    <w:rsid w:val="00630636"/>
    <w:rsid w:val="00635B90"/>
    <w:rsid w:val="00640BD0"/>
    <w:rsid w:val="00645686"/>
    <w:rsid w:val="00645BF7"/>
    <w:rsid w:val="00652ED0"/>
    <w:rsid w:val="00655B5C"/>
    <w:rsid w:val="0066148E"/>
    <w:rsid w:val="00673407"/>
    <w:rsid w:val="00685A23"/>
    <w:rsid w:val="006A4B7D"/>
    <w:rsid w:val="006C479B"/>
    <w:rsid w:val="006C5E3D"/>
    <w:rsid w:val="006E3093"/>
    <w:rsid w:val="006E3536"/>
    <w:rsid w:val="006E67F1"/>
    <w:rsid w:val="00713BA0"/>
    <w:rsid w:val="007175E6"/>
    <w:rsid w:val="00725E0F"/>
    <w:rsid w:val="0075084E"/>
    <w:rsid w:val="00760130"/>
    <w:rsid w:val="0076533F"/>
    <w:rsid w:val="00784A9A"/>
    <w:rsid w:val="007B1BD9"/>
    <w:rsid w:val="007B74B9"/>
    <w:rsid w:val="007C2014"/>
    <w:rsid w:val="007C414A"/>
    <w:rsid w:val="007D0AAF"/>
    <w:rsid w:val="007D39ED"/>
    <w:rsid w:val="007D6465"/>
    <w:rsid w:val="007E22D5"/>
    <w:rsid w:val="007F22D9"/>
    <w:rsid w:val="0080684D"/>
    <w:rsid w:val="0081681F"/>
    <w:rsid w:val="00823F98"/>
    <w:rsid w:val="008343B1"/>
    <w:rsid w:val="00842928"/>
    <w:rsid w:val="008468B4"/>
    <w:rsid w:val="00851DDA"/>
    <w:rsid w:val="00852847"/>
    <w:rsid w:val="008577A7"/>
    <w:rsid w:val="0086029D"/>
    <w:rsid w:val="00865AD5"/>
    <w:rsid w:val="0086726C"/>
    <w:rsid w:val="00871DBD"/>
    <w:rsid w:val="0087616F"/>
    <w:rsid w:val="0088053A"/>
    <w:rsid w:val="0088744D"/>
    <w:rsid w:val="00891988"/>
    <w:rsid w:val="008B0A85"/>
    <w:rsid w:val="008B25BC"/>
    <w:rsid w:val="008C0A4B"/>
    <w:rsid w:val="008C4821"/>
    <w:rsid w:val="008C5B83"/>
    <w:rsid w:val="008D29CE"/>
    <w:rsid w:val="008D5CE5"/>
    <w:rsid w:val="008E1D8E"/>
    <w:rsid w:val="009016B4"/>
    <w:rsid w:val="00907F8A"/>
    <w:rsid w:val="00920E4A"/>
    <w:rsid w:val="00924880"/>
    <w:rsid w:val="009303C0"/>
    <w:rsid w:val="00942026"/>
    <w:rsid w:val="00942616"/>
    <w:rsid w:val="00942A94"/>
    <w:rsid w:val="009472B1"/>
    <w:rsid w:val="00965EFC"/>
    <w:rsid w:val="0098686B"/>
    <w:rsid w:val="009906E3"/>
    <w:rsid w:val="00991CB7"/>
    <w:rsid w:val="009A1BBC"/>
    <w:rsid w:val="009B55FF"/>
    <w:rsid w:val="009C022F"/>
    <w:rsid w:val="009E28E4"/>
    <w:rsid w:val="009F5B79"/>
    <w:rsid w:val="00A05276"/>
    <w:rsid w:val="00A066D0"/>
    <w:rsid w:val="00A0701A"/>
    <w:rsid w:val="00A3151F"/>
    <w:rsid w:val="00A3256D"/>
    <w:rsid w:val="00A37D8F"/>
    <w:rsid w:val="00A55933"/>
    <w:rsid w:val="00A64D52"/>
    <w:rsid w:val="00A826CD"/>
    <w:rsid w:val="00A90502"/>
    <w:rsid w:val="00A90877"/>
    <w:rsid w:val="00A95128"/>
    <w:rsid w:val="00A977B5"/>
    <w:rsid w:val="00AA39A4"/>
    <w:rsid w:val="00AA5356"/>
    <w:rsid w:val="00AB2719"/>
    <w:rsid w:val="00AC7C67"/>
    <w:rsid w:val="00AD33AD"/>
    <w:rsid w:val="00AD479F"/>
    <w:rsid w:val="00AE20AE"/>
    <w:rsid w:val="00AF0656"/>
    <w:rsid w:val="00AF354B"/>
    <w:rsid w:val="00AF7BA9"/>
    <w:rsid w:val="00B00A79"/>
    <w:rsid w:val="00B05791"/>
    <w:rsid w:val="00B1178D"/>
    <w:rsid w:val="00B210CD"/>
    <w:rsid w:val="00B21F11"/>
    <w:rsid w:val="00B27012"/>
    <w:rsid w:val="00B31D4D"/>
    <w:rsid w:val="00B34413"/>
    <w:rsid w:val="00B3589D"/>
    <w:rsid w:val="00B369FC"/>
    <w:rsid w:val="00B418EE"/>
    <w:rsid w:val="00B46E23"/>
    <w:rsid w:val="00B47D49"/>
    <w:rsid w:val="00B54268"/>
    <w:rsid w:val="00B603A3"/>
    <w:rsid w:val="00B7185C"/>
    <w:rsid w:val="00B80B70"/>
    <w:rsid w:val="00BA4006"/>
    <w:rsid w:val="00BA5DA2"/>
    <w:rsid w:val="00BB6130"/>
    <w:rsid w:val="00BC29FB"/>
    <w:rsid w:val="00BC6348"/>
    <w:rsid w:val="00BC6579"/>
    <w:rsid w:val="00BC68AF"/>
    <w:rsid w:val="00BE1C44"/>
    <w:rsid w:val="00BE3C03"/>
    <w:rsid w:val="00BF6DA2"/>
    <w:rsid w:val="00C060E5"/>
    <w:rsid w:val="00C17526"/>
    <w:rsid w:val="00C2413C"/>
    <w:rsid w:val="00C4401D"/>
    <w:rsid w:val="00C65692"/>
    <w:rsid w:val="00C66737"/>
    <w:rsid w:val="00C711E5"/>
    <w:rsid w:val="00C72366"/>
    <w:rsid w:val="00C80CE1"/>
    <w:rsid w:val="00CA0D29"/>
    <w:rsid w:val="00CB25C8"/>
    <w:rsid w:val="00CB305F"/>
    <w:rsid w:val="00CC190F"/>
    <w:rsid w:val="00CD1BD8"/>
    <w:rsid w:val="00CF4C9E"/>
    <w:rsid w:val="00CF54CA"/>
    <w:rsid w:val="00CF5EA5"/>
    <w:rsid w:val="00D15FF8"/>
    <w:rsid w:val="00D17BD8"/>
    <w:rsid w:val="00D310F6"/>
    <w:rsid w:val="00D365B0"/>
    <w:rsid w:val="00D44FAE"/>
    <w:rsid w:val="00D5084C"/>
    <w:rsid w:val="00D60E03"/>
    <w:rsid w:val="00D8661D"/>
    <w:rsid w:val="00D87BDB"/>
    <w:rsid w:val="00D921DF"/>
    <w:rsid w:val="00D9304B"/>
    <w:rsid w:val="00DA3762"/>
    <w:rsid w:val="00DB051B"/>
    <w:rsid w:val="00DB06DF"/>
    <w:rsid w:val="00DB6332"/>
    <w:rsid w:val="00DC2C46"/>
    <w:rsid w:val="00DC3DE5"/>
    <w:rsid w:val="00DD00B1"/>
    <w:rsid w:val="00DD2DD3"/>
    <w:rsid w:val="00DE032F"/>
    <w:rsid w:val="00DE1624"/>
    <w:rsid w:val="00DF4D30"/>
    <w:rsid w:val="00E04E39"/>
    <w:rsid w:val="00E106FA"/>
    <w:rsid w:val="00E3792B"/>
    <w:rsid w:val="00E513C2"/>
    <w:rsid w:val="00E61E56"/>
    <w:rsid w:val="00E71303"/>
    <w:rsid w:val="00E77C85"/>
    <w:rsid w:val="00E85D8E"/>
    <w:rsid w:val="00EA202A"/>
    <w:rsid w:val="00EA3BE0"/>
    <w:rsid w:val="00EC42A8"/>
    <w:rsid w:val="00EE39B7"/>
    <w:rsid w:val="00EE4F52"/>
    <w:rsid w:val="00EF3526"/>
    <w:rsid w:val="00EF3ABD"/>
    <w:rsid w:val="00EF682C"/>
    <w:rsid w:val="00F03FBB"/>
    <w:rsid w:val="00F21456"/>
    <w:rsid w:val="00F2377D"/>
    <w:rsid w:val="00F3473F"/>
    <w:rsid w:val="00F46C9C"/>
    <w:rsid w:val="00F5214D"/>
    <w:rsid w:val="00F53BB7"/>
    <w:rsid w:val="00F573B7"/>
    <w:rsid w:val="00F60F07"/>
    <w:rsid w:val="00F67097"/>
    <w:rsid w:val="00F9492B"/>
    <w:rsid w:val="00FA110A"/>
    <w:rsid w:val="00FA267B"/>
    <w:rsid w:val="00FA37E1"/>
    <w:rsid w:val="00FB4D90"/>
    <w:rsid w:val="00FC5EF4"/>
    <w:rsid w:val="00FD4086"/>
    <w:rsid w:val="00FD673F"/>
    <w:rsid w:val="00FE5F62"/>
    <w:rsid w:val="00FE7DEA"/>
    <w:rsid w:val="00FF0ACC"/>
    <w:rsid w:val="00FF2087"/>
    <w:rsid w:val="00FF21DA"/>
    <w:rsid w:val="00FF3D72"/>
    <w:rsid w:val="00FF4775"/>
    <w:rsid w:val="00FF6568"/>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64D3C9"/>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 Standard"/>
    <w:qFormat/>
    <w:rsid w:val="002E068C"/>
    <w:pPr>
      <w:spacing w:line="260" w:lineRule="exact"/>
    </w:pPr>
    <w:rPr>
      <w:rFonts w:ascii="Franklin Gothic Book" w:hAnsi="Franklin Gothic Book"/>
      <w:color w:val="000000" w:themeColor="text1"/>
      <w:spacing w:val="4"/>
      <w:sz w:val="21"/>
      <w:lang w:val="en-GB"/>
    </w:rPr>
  </w:style>
  <w:style w:type="paragraph" w:styleId="Heading1">
    <w:name w:val="heading 1"/>
    <w:aliases w:val="HEADLINE 1"/>
    <w:basedOn w:val="Normal"/>
    <w:next w:val="Normal"/>
    <w:link w:val="Heading1Char"/>
    <w:uiPriority w:val="9"/>
    <w:rsid w:val="004A36CE"/>
    <w:pPr>
      <w:keepNext/>
      <w:keepLines/>
      <w:outlineLvl w:val="0"/>
    </w:pPr>
    <w:rPr>
      <w:rFonts w:ascii="Franklin Gothic Demi" w:eastAsiaTheme="majorEastAsia" w:hAnsi="Franklin Gothic Demi" w:cstheme="majorBidi"/>
      <w:color w:val="E1E7F7" w:themeColor="accent1"/>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LINES">
    <w:name w:val="HEADLINES"/>
    <w:basedOn w:val="Normal"/>
    <w:next w:val="SUBHEADLINES"/>
    <w:autoRedefine/>
    <w:qFormat/>
    <w:rsid w:val="00541721"/>
    <w:pPr>
      <w:spacing w:line="520" w:lineRule="exact"/>
    </w:pPr>
    <w:rPr>
      <w:rFonts w:ascii="Franklin Gothic Demi" w:hAnsi="Franklin Gothic Demi"/>
      <w:sz w:val="44"/>
    </w:rPr>
  </w:style>
  <w:style w:type="paragraph" w:customStyle="1" w:styleId="SUBHEADLINES">
    <w:name w:val="SUBHEADLINES"/>
    <w:basedOn w:val="Normal"/>
    <w:autoRedefine/>
    <w:qFormat/>
    <w:rsid w:val="00DF4D30"/>
    <w:pPr>
      <w:spacing w:line="300" w:lineRule="exact"/>
    </w:pPr>
    <w:rPr>
      <w:rFonts w:ascii="Franklin Gothic Demi" w:hAnsi="Franklin Gothic Demi"/>
      <w:color w:val="000000" w:themeColor="text1" w:themeShade="80"/>
      <w:sz w:val="25"/>
    </w:rPr>
  </w:style>
  <w:style w:type="paragraph" w:customStyle="1" w:styleId="BOLDStandard">
    <w:name w:val="BOLD Standard"/>
    <w:basedOn w:val="Normal"/>
    <w:next w:val="Normal"/>
    <w:autoRedefine/>
    <w:qFormat/>
    <w:rsid w:val="002E068C"/>
    <w:rPr>
      <w:rFonts w:ascii="Franklin Gothic Demi" w:hAnsi="Franklin Gothic Demi"/>
    </w:rPr>
  </w:style>
  <w:style w:type="character" w:customStyle="1" w:styleId="Heading1Char">
    <w:name w:val="Heading 1 Char"/>
    <w:aliases w:val="HEADLINE 1 Char"/>
    <w:basedOn w:val="DefaultParagraphFont"/>
    <w:link w:val="Heading1"/>
    <w:uiPriority w:val="9"/>
    <w:rsid w:val="004A36CE"/>
    <w:rPr>
      <w:rFonts w:ascii="Franklin Gothic Demi" w:eastAsiaTheme="majorEastAsia" w:hAnsi="Franklin Gothic Demi" w:cstheme="majorBidi"/>
      <w:color w:val="E1E7F7" w:themeColor="accent1"/>
      <w:sz w:val="21"/>
      <w:szCs w:val="32"/>
    </w:rPr>
  </w:style>
  <w:style w:type="paragraph" w:styleId="Header">
    <w:name w:val="header"/>
    <w:basedOn w:val="Normal"/>
    <w:link w:val="HeaderChar"/>
    <w:uiPriority w:val="99"/>
    <w:unhideWhenUsed/>
    <w:rsid w:val="00AD479F"/>
    <w:pPr>
      <w:tabs>
        <w:tab w:val="center" w:pos="4536"/>
        <w:tab w:val="right" w:pos="9072"/>
      </w:tabs>
      <w:spacing w:line="240" w:lineRule="auto"/>
    </w:pPr>
  </w:style>
  <w:style w:type="character" w:customStyle="1" w:styleId="HeaderChar">
    <w:name w:val="Header Char"/>
    <w:basedOn w:val="DefaultParagraphFont"/>
    <w:link w:val="Header"/>
    <w:uiPriority w:val="99"/>
    <w:rsid w:val="00AD479F"/>
    <w:rPr>
      <w:rFonts w:ascii="Franklin Gothic Book" w:hAnsi="Franklin Gothic Book"/>
      <w:color w:val="000000" w:themeColor="text1"/>
      <w:sz w:val="21"/>
    </w:rPr>
  </w:style>
  <w:style w:type="paragraph" w:styleId="Footer">
    <w:name w:val="footer"/>
    <w:basedOn w:val="Normal"/>
    <w:link w:val="FooterChar"/>
    <w:autoRedefine/>
    <w:uiPriority w:val="99"/>
    <w:unhideWhenUsed/>
    <w:rsid w:val="00D87BDB"/>
    <w:pPr>
      <w:widowControl w:val="0"/>
      <w:tabs>
        <w:tab w:val="center" w:pos="4536"/>
        <w:tab w:val="left" w:pos="6180"/>
        <w:tab w:val="right" w:pos="8611"/>
        <w:tab w:val="right" w:pos="9072"/>
      </w:tabs>
      <w:spacing w:line="240" w:lineRule="auto"/>
      <w:ind w:left="1588"/>
      <w:jc w:val="right"/>
    </w:pPr>
    <w:rPr>
      <w:rFonts w:ascii="Franklin Gothic Demi" w:hAnsi="Franklin Gothic Demi"/>
      <w:color w:val="005B78" w:themeColor="accent2" w:themeShade="BF"/>
    </w:rPr>
  </w:style>
  <w:style w:type="character" w:customStyle="1" w:styleId="FooterChar">
    <w:name w:val="Footer Char"/>
    <w:basedOn w:val="DefaultParagraphFont"/>
    <w:link w:val="Footer"/>
    <w:uiPriority w:val="99"/>
    <w:rsid w:val="00D87BDB"/>
    <w:rPr>
      <w:rFonts w:ascii="Franklin Gothic Demi" w:hAnsi="Franklin Gothic Demi"/>
      <w:color w:val="005B78" w:themeColor="accent2" w:themeShade="BF"/>
      <w:spacing w:val="4"/>
      <w:sz w:val="21"/>
      <w:lang w:val="en-GB"/>
    </w:rPr>
  </w:style>
  <w:style w:type="table" w:styleId="TableGrid">
    <w:name w:val="Table Grid"/>
    <w:basedOn w:val="TableNormal"/>
    <w:uiPriority w:val="39"/>
    <w:rsid w:val="00871D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A3232"/>
    <w:pPr>
      <w:spacing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3A3232"/>
    <w:rPr>
      <w:rFonts w:ascii="Times New Roman" w:hAnsi="Times New Roman" w:cs="Times New Roman"/>
      <w:color w:val="000000" w:themeColor="text1"/>
      <w:spacing w:val="4"/>
      <w:sz w:val="18"/>
      <w:szCs w:val="18"/>
    </w:rPr>
  </w:style>
  <w:style w:type="paragraph" w:styleId="ListParagraph">
    <w:name w:val="List Paragraph"/>
    <w:basedOn w:val="Normal"/>
    <w:uiPriority w:val="34"/>
    <w:qFormat/>
    <w:rsid w:val="005538A8"/>
    <w:pPr>
      <w:ind w:left="720"/>
      <w:contextualSpacing/>
    </w:pPr>
  </w:style>
  <w:style w:type="paragraph" w:customStyle="1" w:styleId="BOLDStandardBLUE">
    <w:name w:val="BOLD Standard BLUE"/>
    <w:basedOn w:val="BOLDStandard"/>
    <w:autoRedefine/>
    <w:qFormat/>
    <w:rsid w:val="003A05DF"/>
    <w:rPr>
      <w:color w:val="007BA1" w:themeColor="accent2"/>
    </w:rPr>
  </w:style>
  <w:style w:type="paragraph" w:styleId="FootnoteText">
    <w:name w:val="footnote text"/>
    <w:basedOn w:val="Normal"/>
    <w:link w:val="FootnoteTextChar"/>
    <w:autoRedefine/>
    <w:uiPriority w:val="99"/>
    <w:unhideWhenUsed/>
    <w:rsid w:val="002F0056"/>
    <w:pPr>
      <w:spacing w:line="180" w:lineRule="exact"/>
      <w:jc w:val="both"/>
    </w:pPr>
    <w:rPr>
      <w:sz w:val="13"/>
    </w:rPr>
  </w:style>
  <w:style w:type="character" w:customStyle="1" w:styleId="FootnoteTextChar">
    <w:name w:val="Footnote Text Char"/>
    <w:basedOn w:val="DefaultParagraphFont"/>
    <w:link w:val="FootnoteText"/>
    <w:uiPriority w:val="99"/>
    <w:rsid w:val="002F0056"/>
    <w:rPr>
      <w:rFonts w:ascii="Franklin Gothic Book" w:hAnsi="Franklin Gothic Book"/>
      <w:color w:val="000000" w:themeColor="text1"/>
      <w:spacing w:val="4"/>
      <w:sz w:val="13"/>
      <w:lang w:val="en-GB"/>
    </w:rPr>
  </w:style>
  <w:style w:type="character" w:styleId="FootnoteReference">
    <w:name w:val="footnote reference"/>
    <w:aliases w:val="Footnote call,BVI fnr,SUPERS,Footnote symbol,(Footnote Reference),Footnote,Voetnootverwijzing,Times 10 Point,Exposant 3 Point,Footnote reference number,note TESI,stylish,Ref,de nota al pie,Footnote Reference1,16 Point,fr,o,FR,number"/>
    <w:basedOn w:val="DefaultParagraphFont"/>
    <w:link w:val="BVIfnrZnak"/>
    <w:uiPriority w:val="99"/>
    <w:unhideWhenUsed/>
    <w:qFormat/>
    <w:rsid w:val="00541721"/>
    <w:rPr>
      <w:rFonts w:ascii="Franklin Gothic Book" w:hAnsi="Franklin Gothic Book"/>
      <w:b w:val="0"/>
      <w:bCs w:val="0"/>
      <w:i w:val="0"/>
      <w:iCs w:val="0"/>
      <w:color w:val="000000" w:themeColor="text1"/>
      <w:sz w:val="16"/>
      <w:vertAlign w:val="superscript"/>
    </w:rPr>
  </w:style>
  <w:style w:type="paragraph" w:customStyle="1" w:styleId="Participants">
    <w:name w:val="Participants"/>
    <w:basedOn w:val="Normal"/>
    <w:autoRedefine/>
    <w:qFormat/>
    <w:rsid w:val="000D0911"/>
    <w:pPr>
      <w:spacing w:line="220" w:lineRule="exact"/>
    </w:pPr>
    <w:rPr>
      <w:sz w:val="17"/>
    </w:rPr>
  </w:style>
  <w:style w:type="paragraph" w:customStyle="1" w:styleId="PARTICIPANTS0">
    <w:name w:val="PARTICIPANTS"/>
    <w:basedOn w:val="Normal"/>
    <w:autoRedefine/>
    <w:qFormat/>
    <w:rsid w:val="000D0911"/>
    <w:pPr>
      <w:spacing w:line="220" w:lineRule="exact"/>
    </w:pPr>
    <w:rPr>
      <w:sz w:val="17"/>
    </w:rPr>
  </w:style>
  <w:style w:type="table" w:customStyle="1" w:styleId="GridTable4-Accent11">
    <w:name w:val="Grid Table 4 - Accent 11"/>
    <w:basedOn w:val="TableNormal"/>
    <w:uiPriority w:val="49"/>
    <w:rsid w:val="00891988"/>
    <w:tblPr>
      <w:tblStyleRowBandSize w:val="1"/>
      <w:tblStyleColBandSize w:val="1"/>
      <w:tblBorders>
        <w:top w:val="single" w:sz="4" w:space="0" w:color="ECF0FA" w:themeColor="accent1" w:themeTint="99"/>
        <w:left w:val="single" w:sz="4" w:space="0" w:color="ECF0FA" w:themeColor="accent1" w:themeTint="99"/>
        <w:bottom w:val="single" w:sz="4" w:space="0" w:color="ECF0FA" w:themeColor="accent1" w:themeTint="99"/>
        <w:right w:val="single" w:sz="4" w:space="0" w:color="ECF0FA" w:themeColor="accent1" w:themeTint="99"/>
        <w:insideH w:val="single" w:sz="4" w:space="0" w:color="ECF0FA" w:themeColor="accent1" w:themeTint="99"/>
        <w:insideV w:val="single" w:sz="4" w:space="0" w:color="ECF0FA" w:themeColor="accent1" w:themeTint="99"/>
      </w:tblBorders>
    </w:tblPr>
    <w:tblStylePr w:type="firstRow">
      <w:rPr>
        <w:b/>
        <w:bCs/>
        <w:color w:val="FFFFFF" w:themeColor="background1"/>
      </w:rPr>
      <w:tblPr/>
      <w:tcPr>
        <w:tcBorders>
          <w:top w:val="single" w:sz="4" w:space="0" w:color="E1E7F7" w:themeColor="accent1"/>
          <w:left w:val="single" w:sz="4" w:space="0" w:color="E1E7F7" w:themeColor="accent1"/>
          <w:bottom w:val="single" w:sz="4" w:space="0" w:color="E1E7F7" w:themeColor="accent1"/>
          <w:right w:val="single" w:sz="4" w:space="0" w:color="E1E7F7" w:themeColor="accent1"/>
          <w:insideH w:val="nil"/>
          <w:insideV w:val="nil"/>
        </w:tcBorders>
        <w:shd w:val="clear" w:color="auto" w:fill="E1E7F7" w:themeFill="accent1"/>
      </w:tcPr>
    </w:tblStylePr>
    <w:tblStylePr w:type="lastRow">
      <w:rPr>
        <w:b/>
        <w:bCs/>
      </w:rPr>
      <w:tblPr/>
      <w:tcPr>
        <w:tcBorders>
          <w:top w:val="double" w:sz="4" w:space="0" w:color="E1E7F7" w:themeColor="accent1"/>
        </w:tcBorders>
      </w:tcPr>
    </w:tblStylePr>
    <w:tblStylePr w:type="firstCol">
      <w:rPr>
        <w:b/>
        <w:bCs/>
      </w:rPr>
    </w:tblStylePr>
    <w:tblStylePr w:type="lastCol">
      <w:rPr>
        <w:b/>
        <w:bCs/>
      </w:rPr>
    </w:tblStylePr>
    <w:tblStylePr w:type="band1Vert">
      <w:tblPr/>
      <w:tcPr>
        <w:shd w:val="clear" w:color="auto" w:fill="F8FAFD" w:themeFill="accent1" w:themeFillTint="33"/>
      </w:tcPr>
    </w:tblStylePr>
    <w:tblStylePr w:type="band1Horz">
      <w:tblPr/>
      <w:tcPr>
        <w:shd w:val="clear" w:color="auto" w:fill="F8FAFD" w:themeFill="accent1" w:themeFillTint="33"/>
      </w:tcPr>
    </w:tblStylePr>
  </w:style>
  <w:style w:type="character" w:styleId="CommentReference">
    <w:name w:val="annotation reference"/>
    <w:basedOn w:val="DefaultParagraphFont"/>
    <w:uiPriority w:val="99"/>
    <w:semiHidden/>
    <w:unhideWhenUsed/>
    <w:rsid w:val="00C2413C"/>
    <w:rPr>
      <w:sz w:val="16"/>
      <w:szCs w:val="16"/>
    </w:rPr>
  </w:style>
  <w:style w:type="paragraph" w:styleId="CommentText">
    <w:name w:val="annotation text"/>
    <w:basedOn w:val="Normal"/>
    <w:link w:val="CommentTextChar"/>
    <w:uiPriority w:val="99"/>
    <w:unhideWhenUsed/>
    <w:rsid w:val="00C2413C"/>
    <w:pPr>
      <w:spacing w:line="240" w:lineRule="auto"/>
    </w:pPr>
    <w:rPr>
      <w:sz w:val="20"/>
      <w:szCs w:val="20"/>
    </w:rPr>
  </w:style>
  <w:style w:type="character" w:customStyle="1" w:styleId="CommentTextChar">
    <w:name w:val="Comment Text Char"/>
    <w:basedOn w:val="DefaultParagraphFont"/>
    <w:link w:val="CommentText"/>
    <w:uiPriority w:val="99"/>
    <w:rsid w:val="00C2413C"/>
    <w:rPr>
      <w:rFonts w:ascii="Franklin Gothic Book" w:hAnsi="Franklin Gothic Book"/>
      <w:color w:val="000000" w:themeColor="text1"/>
      <w:spacing w:val="4"/>
      <w:sz w:val="20"/>
      <w:szCs w:val="20"/>
      <w:lang w:val="en-GB"/>
    </w:rPr>
  </w:style>
  <w:style w:type="paragraph" w:styleId="CommentSubject">
    <w:name w:val="annotation subject"/>
    <w:basedOn w:val="CommentText"/>
    <w:next w:val="CommentText"/>
    <w:link w:val="CommentSubjectChar"/>
    <w:uiPriority w:val="99"/>
    <w:semiHidden/>
    <w:unhideWhenUsed/>
    <w:rsid w:val="00C2413C"/>
    <w:rPr>
      <w:b/>
      <w:bCs/>
    </w:rPr>
  </w:style>
  <w:style w:type="character" w:customStyle="1" w:styleId="CommentSubjectChar">
    <w:name w:val="Comment Subject Char"/>
    <w:basedOn w:val="CommentTextChar"/>
    <w:link w:val="CommentSubject"/>
    <w:uiPriority w:val="99"/>
    <w:semiHidden/>
    <w:rsid w:val="00C2413C"/>
    <w:rPr>
      <w:rFonts w:ascii="Franklin Gothic Book" w:hAnsi="Franklin Gothic Book"/>
      <w:b/>
      <w:bCs/>
      <w:color w:val="000000" w:themeColor="text1"/>
      <w:spacing w:val="4"/>
      <w:sz w:val="20"/>
      <w:szCs w:val="20"/>
      <w:lang w:val="en-GB"/>
    </w:rPr>
  </w:style>
  <w:style w:type="paragraph" w:customStyle="1" w:styleId="Default">
    <w:name w:val="Default"/>
    <w:rsid w:val="00AF354B"/>
    <w:pPr>
      <w:autoSpaceDE w:val="0"/>
      <w:autoSpaceDN w:val="0"/>
      <w:adjustRightInd w:val="0"/>
    </w:pPr>
    <w:rPr>
      <w:rFonts w:ascii="Times New Roman" w:hAnsi="Times New Roman" w:cs="Times New Roman"/>
      <w:color w:val="000000"/>
      <w:lang w:val="en-US"/>
    </w:rPr>
  </w:style>
  <w:style w:type="paragraph" w:customStyle="1" w:styleId="BVIfnrZnak">
    <w:name w:val="BVI fnr Знак Знак Znak"/>
    <w:aliases w:val="BVI fnr Car Car Знак Знак Znak,BVI fnr Char Car Car Car Знак Знак Znak,BVI fnr Char Car Car Car Char Знак Знак Znak,BVI fnr Car Знак Знак Znak,BVI fnr Car Car Car Car Знак Знак Znak,ftref Znak"/>
    <w:basedOn w:val="Normal"/>
    <w:link w:val="FootnoteReference"/>
    <w:uiPriority w:val="99"/>
    <w:rsid w:val="00A90502"/>
    <w:pPr>
      <w:spacing w:after="160" w:line="240" w:lineRule="exact"/>
    </w:pPr>
    <w:rPr>
      <w:spacing w:val="0"/>
      <w:sz w:val="16"/>
      <w:vertAlign w:val="superscript"/>
      <w:lang w:val="de-DE"/>
    </w:rPr>
  </w:style>
  <w:style w:type="character" w:styleId="Hyperlink">
    <w:name w:val="Hyperlink"/>
    <w:basedOn w:val="DefaultParagraphFont"/>
    <w:uiPriority w:val="99"/>
    <w:unhideWhenUsed/>
    <w:rsid w:val="00713BA0"/>
    <w:rPr>
      <w:color w:val="8EBED1" w:themeColor="hyperlink"/>
      <w:u w:val="single"/>
    </w:rPr>
  </w:style>
  <w:style w:type="paragraph" w:styleId="NormalWeb">
    <w:name w:val="Normal (Web)"/>
    <w:basedOn w:val="Normal"/>
    <w:uiPriority w:val="99"/>
    <w:semiHidden/>
    <w:unhideWhenUsed/>
    <w:rsid w:val="003376AA"/>
    <w:pPr>
      <w:spacing w:before="100" w:beforeAutospacing="1" w:after="100" w:afterAutospacing="1" w:line="240" w:lineRule="auto"/>
    </w:pPr>
    <w:rPr>
      <w:rFonts w:ascii="Times New Roman" w:eastAsiaTheme="minorEastAsia" w:hAnsi="Times New Roman" w:cs="Times New Roman"/>
      <w:color w:val="auto"/>
      <w:spacing w:val="0"/>
      <w:sz w:val="24"/>
      <w:lang w:val="en-US"/>
    </w:rPr>
  </w:style>
  <w:style w:type="character" w:styleId="FollowedHyperlink">
    <w:name w:val="FollowedHyperlink"/>
    <w:basedOn w:val="DefaultParagraphFont"/>
    <w:uiPriority w:val="99"/>
    <w:semiHidden/>
    <w:unhideWhenUsed/>
    <w:rsid w:val="004B655C"/>
    <w:rPr>
      <w:color w:val="918C88" w:themeColor="followedHyperlink"/>
      <w:u w:val="single"/>
    </w:rPr>
  </w:style>
  <w:style w:type="paragraph" w:styleId="Revision">
    <w:name w:val="Revision"/>
    <w:hidden/>
    <w:uiPriority w:val="99"/>
    <w:semiHidden/>
    <w:rsid w:val="003B27F6"/>
    <w:rPr>
      <w:rFonts w:ascii="Franklin Gothic Book" w:hAnsi="Franklin Gothic Book"/>
      <w:color w:val="000000" w:themeColor="text1"/>
      <w:spacing w:val="4"/>
      <w:sz w:val="21"/>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32350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nteract-eu.net/library?title=&amp;field_fields_of_expertise_tid=11&amp;field_networks_tid=All"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4.tif"/></Relationships>
</file>

<file path=word/_rels/footnotes.xml.rels><?xml version="1.0" encoding="UTF-8" standalone="yes"?>
<Relationships xmlns="http://schemas.openxmlformats.org/package/2006/relationships"><Relationship Id="rId1" Type="http://schemas.openxmlformats.org/officeDocument/2006/relationships/hyperlink" Target="https://www.interact-eu.net/library?title=&amp;field_fields_of_expertise_tid=11&amp;field_networks_tid=Al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tif"/></Relationships>
</file>

<file path=word/theme/theme1.xml><?xml version="1.0" encoding="utf-8"?>
<a:theme xmlns:a="http://schemas.openxmlformats.org/drawingml/2006/main" name="Office-Design">
  <a:themeElements>
    <a:clrScheme name="Interact_Farbpalette 1">
      <a:dk1>
        <a:srgbClr val="000000"/>
      </a:dk1>
      <a:lt1>
        <a:srgbClr val="FFFFFF"/>
      </a:lt1>
      <a:dk2>
        <a:srgbClr val="000000"/>
      </a:dk2>
      <a:lt2>
        <a:srgbClr val="FFFFFF"/>
      </a:lt2>
      <a:accent1>
        <a:srgbClr val="E1E7F7"/>
      </a:accent1>
      <a:accent2>
        <a:srgbClr val="007BA1"/>
      </a:accent2>
      <a:accent3>
        <a:srgbClr val="FBB900"/>
      </a:accent3>
      <a:accent4>
        <a:srgbClr val="E1BF8C"/>
      </a:accent4>
      <a:accent5>
        <a:srgbClr val="706D67"/>
      </a:accent5>
      <a:accent6>
        <a:srgbClr val="BDBCB6"/>
      </a:accent6>
      <a:hlink>
        <a:srgbClr val="8EBED1"/>
      </a:hlink>
      <a:folHlink>
        <a:srgbClr val="918C88"/>
      </a:folHlink>
    </a:clrScheme>
    <a:fontScheme name="Franklin Gothic">
      <a:majorFont>
        <a:latin typeface="Franklin Gothic Medium" panose="020B0603020102020204"/>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Franklin Gothic Book" panose="020B0503020102020204"/>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EB483B84CC56B4890663BF9EF097BB5" ma:contentTypeVersion="13" ma:contentTypeDescription="Crée un document." ma:contentTypeScope="" ma:versionID="dfe0bd1803b8c650735a8ea99b9187c4">
  <xsd:schema xmlns:xsd="http://www.w3.org/2001/XMLSchema" xmlns:xs="http://www.w3.org/2001/XMLSchema" xmlns:p="http://schemas.microsoft.com/office/2006/metadata/properties" xmlns:ns2="a8ac735b-4cbf-4c46-8e6c-daab456fcf60" xmlns:ns3="2a122f46-8c42-4f22-91af-c2372f0ea471" targetNamespace="http://schemas.microsoft.com/office/2006/metadata/properties" ma:root="true" ma:fieldsID="0b894d59e7713373e40419e118181bda" ns2:_="" ns3:_="">
    <xsd:import namespace="a8ac735b-4cbf-4c46-8e6c-daab456fcf60"/>
    <xsd:import namespace="2a122f46-8c42-4f22-91af-c2372f0ea471"/>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ac735b-4cbf-4c46-8e6c-daab456fcf6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a122f46-8c42-4f22-91af-c2372f0ea471" elementFormDefault="qualified">
    <xsd:import namespace="http://schemas.microsoft.com/office/2006/documentManagement/types"/>
    <xsd:import namespace="http://schemas.microsoft.com/office/infopath/2007/PartnerControls"/>
    <xsd:element name="SharedWithUsers" ma:index="19"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40EFF825-E5A5-45BB-A204-60F444C5A3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ac735b-4cbf-4c46-8e6c-daab456fcf60"/>
    <ds:schemaRef ds:uri="2a122f46-8c42-4f22-91af-c2372f0ea4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F8DAEE2-335F-4AAB-8DB9-2EA0F7E11661}">
  <ds:schemaRefs>
    <ds:schemaRef ds:uri="http://schemas.microsoft.com/office/2006/documentManagement/types"/>
    <ds:schemaRef ds:uri="http://schemas.microsoft.com/office/2006/metadata/properties"/>
    <ds:schemaRef ds:uri="http://purl.org/dc/dcmitype/"/>
    <ds:schemaRef ds:uri="a8ac735b-4cbf-4c46-8e6c-daab456fcf60"/>
    <ds:schemaRef ds:uri="2a122f46-8c42-4f22-91af-c2372f0ea471"/>
    <ds:schemaRef ds:uri="http://purl.org/dc/elements/1.1/"/>
    <ds:schemaRef ds:uri="http://schemas.microsoft.com/office/infopath/2007/PartnerControls"/>
    <ds:schemaRef ds:uri="http://schemas.openxmlformats.org/package/2006/metadata/core-properties"/>
    <ds:schemaRef ds:uri="http://www.w3.org/XML/1998/namespace"/>
    <ds:schemaRef ds:uri="http://purl.org/dc/terms/"/>
  </ds:schemaRefs>
</ds:datastoreItem>
</file>

<file path=customXml/itemProps3.xml><?xml version="1.0" encoding="utf-8"?>
<ds:datastoreItem xmlns:ds="http://schemas.openxmlformats.org/officeDocument/2006/customXml" ds:itemID="{A1F5F086-15E4-4837-B831-CE3F4A770E9F}">
  <ds:schemaRefs>
    <ds:schemaRef ds:uri="http://schemas.microsoft.com/sharepoint/v3/contenttype/forms"/>
  </ds:schemaRefs>
</ds:datastoreItem>
</file>

<file path=customXml/itemProps4.xml><?xml version="1.0" encoding="utf-8"?>
<ds:datastoreItem xmlns:ds="http://schemas.openxmlformats.org/officeDocument/2006/customXml" ds:itemID="{76BDF17C-A66B-4FC3-95B9-A3D6D9A6FF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1247</Words>
  <Characters>7112</Characters>
  <Application>Microsoft Office Word</Application>
  <DocSecurity>0</DocSecurity>
  <Lines>59</Lines>
  <Paragraphs>16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8343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2022-02-23T13:46:00Z</dcterms:created>
  <dcterms:modified xsi:type="dcterms:W3CDTF">2022-02-24T10:21:00Z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0x0101008EB483B84CC56B4890663BF9EF097BB5</vt:lpwstr>
  </property>
</Properties>
</file>